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5A512" w14:textId="162D6128" w:rsidR="00930CAF" w:rsidRPr="00AF5520" w:rsidRDefault="00930CAF">
      <w:pPr>
        <w:pStyle w:val="Heading1"/>
        <w:numPr>
          <w:ilvl w:val="1"/>
          <w:numId w:val="0"/>
        </w:numPr>
        <w:ind w:left="720" w:hanging="720"/>
        <w:jc w:val="center"/>
        <w:rPr>
          <w:b/>
          <w:bCs/>
          <w:caps/>
        </w:rPr>
      </w:pPr>
      <w:r w:rsidRPr="2FCCE127">
        <w:rPr>
          <w:b/>
          <w:bCs/>
          <w:caps/>
        </w:rPr>
        <w:t>SECTION D: PLANNING CO-ORDINATION</w:t>
      </w:r>
    </w:p>
    <w:p w14:paraId="199A8001" w14:textId="77777777" w:rsidR="00930CAF" w:rsidRPr="00AF5520" w:rsidRDefault="00930CAF">
      <w:pPr>
        <w:outlineLvl w:val="0"/>
        <w:rPr>
          <w:b/>
        </w:rPr>
      </w:pPr>
    </w:p>
    <w:p w14:paraId="572D5F62" w14:textId="77777777"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2B11536"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5E876D97"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0C8423CF"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445E8089"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7875D46B" w14:textId="41E11181" w:rsidR="00294B25" w:rsidRPr="00AF5520" w:rsidRDefault="00930CAF">
      <w:pPr>
        <w:ind w:left="1440" w:hanging="720"/>
      </w:pPr>
      <w:r w:rsidRPr="00AF5520">
        <w:t>1.1.3</w:t>
      </w:r>
      <w:r w:rsidRPr="00AF5520">
        <w:tab/>
        <w:t xml:space="preserve">provision for the Parties to co-operate in relation to the preparation by </w:t>
      </w:r>
      <w:r w:rsidR="003F2558">
        <w:t>The Company</w:t>
      </w:r>
      <w:r w:rsidRPr="00AF5520">
        <w:t xml:space="preserve"> of the </w:t>
      </w:r>
      <w:r w:rsidR="00F71660" w:rsidRPr="00AF5520">
        <w:t xml:space="preserve">Electricity Ten Year </w:t>
      </w:r>
      <w:r w:rsidRPr="00AF5520">
        <w:t>Statement</w:t>
      </w:r>
      <w:r w:rsidR="008A54C6" w:rsidRPr="00AF5520">
        <w:t>;</w:t>
      </w:r>
    </w:p>
    <w:p w14:paraId="5B63061B" w14:textId="69D73323" w:rsidR="008A54C6" w:rsidRPr="00AF5520" w:rsidRDefault="00294B25" w:rsidP="008A54C6">
      <w:pPr>
        <w:ind w:left="1440" w:hanging="720"/>
      </w:pPr>
      <w:r w:rsidRPr="00AF5520">
        <w:t>1.1.4</w:t>
      </w:r>
      <w:r w:rsidRPr="00AF5520">
        <w:tab/>
        <w:t xml:space="preserve">provision for the Parties to co-operate in relation to the preparation by </w:t>
      </w:r>
      <w:r w:rsidR="003F2558">
        <w:t>The Company</w:t>
      </w:r>
      <w:r w:rsidRPr="00AF5520">
        <w:t xml:space="preserve"> of the </w:t>
      </w:r>
      <w:r w:rsidR="00F71660" w:rsidRPr="00AF5520">
        <w:t>Network Options Assessment report</w:t>
      </w:r>
      <w:r w:rsidR="008A54C6" w:rsidRPr="00AF5520">
        <w:t>; and</w:t>
      </w:r>
    </w:p>
    <w:p w14:paraId="00EE0FC1" w14:textId="49A83CDA" w:rsidR="008A54C6" w:rsidRPr="00AF5520" w:rsidRDefault="008A54C6" w:rsidP="008A54C6">
      <w:pPr>
        <w:ind w:left="1440" w:hanging="720"/>
      </w:pPr>
      <w:r w:rsidRPr="00AF5520">
        <w:t>1.1.5</w:t>
      </w:r>
      <w:r w:rsidRPr="00AF5520">
        <w:tab/>
        <w:t xml:space="preserve">the process for Transmission Owners providing </w:t>
      </w:r>
      <w:r w:rsidR="003F2558">
        <w:t>The Company</w:t>
      </w:r>
      <w:r w:rsidRPr="00AF5520">
        <w:t xml:space="preserve"> with the Wider Cancellation Charge Information to enable </w:t>
      </w:r>
      <w:r w:rsidR="003F2558">
        <w:t>The Company</w:t>
      </w:r>
      <w:r w:rsidRPr="00AF5520">
        <w:t xml:space="preserve"> to prepare the Annual Wider Cancellation Charge Statement.</w:t>
      </w:r>
    </w:p>
    <w:p w14:paraId="47DF1FB4" w14:textId="77777777" w:rsidR="00930CAF" w:rsidRPr="00AF5520" w:rsidRDefault="00930CAF">
      <w:pPr>
        <w:outlineLvl w:val="0"/>
        <w:rPr>
          <w:b/>
        </w:rPr>
      </w:pPr>
      <w:r w:rsidRPr="00AF5520">
        <w:rPr>
          <w:b/>
        </w:rPr>
        <w:t>2.</w:t>
      </w:r>
      <w:r w:rsidRPr="00AF5520">
        <w:rPr>
          <w:b/>
        </w:rPr>
        <w:tab/>
        <w:t>TRANSMISSION PLANNING</w:t>
      </w:r>
    </w:p>
    <w:p w14:paraId="55D005E5" w14:textId="77777777" w:rsidR="00930CAF" w:rsidRPr="00AF5520" w:rsidRDefault="00930CAF">
      <w:pPr>
        <w:outlineLvl w:val="0"/>
        <w:rPr>
          <w:b/>
        </w:rPr>
      </w:pPr>
      <w:r w:rsidRPr="00AF5520">
        <w:t>2.1</w:t>
      </w:r>
      <w:r w:rsidRPr="00AF5520">
        <w:tab/>
      </w:r>
      <w:r w:rsidRPr="00AF5520">
        <w:rPr>
          <w:b/>
        </w:rPr>
        <w:t>Transmission Investment Plans</w:t>
      </w:r>
      <w:bookmarkEnd w:id="1"/>
    </w:p>
    <w:p w14:paraId="287F0EC4"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2D663040"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4455BFD2" w14:textId="0E65569C"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 xml:space="preserve">Changes </w:t>
      </w:r>
      <w:r w:rsidR="00021E9F">
        <w:t>to</w:t>
      </w:r>
      <w:r w:rsidR="00021E9F" w:rsidRPr="00AF5520">
        <w:t xml:space="preserve">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28ACBA73"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3"/>
      <w:r w:rsidRPr="00AF5520">
        <w:t xml:space="preserve"> for the relevant Financial Year:</w:t>
      </w:r>
      <w:bookmarkEnd w:id="4"/>
    </w:p>
    <w:p w14:paraId="05799B7B" w14:textId="77777777" w:rsidR="00930CAF" w:rsidRPr="00AF5520" w:rsidRDefault="00930CAF">
      <w:pPr>
        <w:ind w:left="1440"/>
      </w:pPr>
      <w:r w:rsidRPr="00AF5520">
        <w:lastRenderedPageBreak/>
        <w:t>2.1.2.1</w:t>
      </w:r>
      <w:r w:rsidRPr="00AF5520">
        <w:tab/>
        <w:t>a description of any proposed Change(s) to its Transmission System;</w:t>
      </w:r>
    </w:p>
    <w:p w14:paraId="254E7F06" w14:textId="00598F1A" w:rsidR="00930CAF" w:rsidRPr="00AF5520" w:rsidRDefault="00930CAF">
      <w:pPr>
        <w:ind w:left="2127" w:hanging="687"/>
      </w:pPr>
      <w:r w:rsidRPr="00AF5520">
        <w:t>2.1.2.2</w:t>
      </w:r>
      <w:r w:rsidRPr="00AF5520">
        <w:tab/>
        <w:t xml:space="preserve">a description of any proposed variation(s) in the Transmission Services to be provided to </w:t>
      </w:r>
      <w:r w:rsidR="00696CC8">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4F6BCBA4"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57030D6" w14:textId="77777777" w:rsidR="00930CAF" w:rsidRPr="00AF5520" w:rsidRDefault="00930CAF" w:rsidP="008015C7">
      <w:pPr>
        <w:ind w:left="2127" w:hanging="687"/>
      </w:pPr>
      <w:r w:rsidRPr="00AF5520">
        <w:t>2.1.2.4</w:t>
      </w:r>
      <w:r w:rsidRPr="00AF5520">
        <w:tab/>
        <w:t xml:space="preserve">an indication of any works which a User may have to carry out </w:t>
      </w:r>
      <w:proofErr w:type="gramStart"/>
      <w:r w:rsidRPr="00AF5520">
        <w:t>as a result of</w:t>
      </w:r>
      <w:proofErr w:type="gramEnd"/>
      <w:r w:rsidRPr="00AF5520">
        <w:t xml:space="preserve"> any proposed Change to a Connection Site</w:t>
      </w:r>
      <w:r w:rsidR="008015C7" w:rsidRPr="00AF5520">
        <w:t xml:space="preserve"> (and/or, in the case of OTSDUW Build, as a result of any proposed Change to a Transmission Interface Site);</w:t>
      </w:r>
    </w:p>
    <w:p w14:paraId="6C0E6EE9"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00C1D384"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26DC0D9A"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63028B96" w14:textId="67B18984"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73B1D923" w14:textId="73931335" w:rsidR="00930CAF" w:rsidRPr="00AF5520" w:rsidRDefault="00930CAF">
      <w:pPr>
        <w:ind w:left="2160" w:hanging="720"/>
      </w:pPr>
      <w:r w:rsidRPr="00AF5520">
        <w:t>2.1.3.1</w:t>
      </w:r>
      <w:r w:rsidRPr="00AF5520">
        <w:tab/>
      </w:r>
      <w:r w:rsidR="00DF530D">
        <w:t>The Company</w:t>
      </w:r>
      <w:r w:rsidRPr="00AF5520">
        <w:t xml:space="preserve"> is provided with the most up-to-date version of its Transmission Owner's Transmission Investment Plans; </w:t>
      </w:r>
      <w:bookmarkStart w:id="7" w:name="_Ref64255798"/>
      <w:r w:rsidRPr="00AF5520">
        <w:t>and</w:t>
      </w:r>
    </w:p>
    <w:p w14:paraId="08E3FB92"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D36BA3A"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279300AA" w14:textId="77777777" w:rsidR="00930CAF" w:rsidRPr="00AF5520" w:rsidRDefault="00930CAF">
      <w:pPr>
        <w:ind w:left="1440" w:hanging="720"/>
      </w:pPr>
      <w:bookmarkStart w:id="8" w:name="_Ref64255971"/>
      <w:r w:rsidRPr="00AF5520">
        <w:t>2.1.4</w:t>
      </w:r>
      <w:r w:rsidRPr="00AF5520">
        <w:tab/>
      </w:r>
      <w:r w:rsidR="00630D79" w:rsidRPr="00AF5520">
        <w:t>[Not Used]</w:t>
      </w:r>
    </w:p>
    <w:p w14:paraId="4D8D3912" w14:textId="77777777" w:rsidR="00930CAF" w:rsidRPr="00AF5520" w:rsidRDefault="00930CAF">
      <w:pPr>
        <w:ind w:left="1440" w:hanging="720"/>
        <w:rPr>
          <w:b/>
          <w:i/>
        </w:rPr>
      </w:pPr>
      <w:r w:rsidRPr="00AF5520">
        <w:t>2.1.5</w:t>
      </w:r>
      <w:r w:rsidRPr="00AF5520">
        <w:tab/>
      </w:r>
      <w:bookmarkStart w:id="9" w:name="_Ref64255686"/>
      <w:bookmarkEnd w:id="8"/>
      <w:r w:rsidR="004054B8" w:rsidRPr="00AF5520">
        <w:t>[Not Used]</w:t>
      </w:r>
    </w:p>
    <w:p w14:paraId="3DD35409" w14:textId="614C6A9E" w:rsidR="00930CAF" w:rsidRPr="00AF5520" w:rsidRDefault="00930CAF">
      <w:pPr>
        <w:ind w:left="1440" w:hanging="720"/>
      </w:pPr>
      <w:r w:rsidRPr="00AF5520">
        <w:t>2.1.6</w:t>
      </w:r>
      <w:r w:rsidRPr="00AF5520">
        <w:tab/>
      </w:r>
      <w:r w:rsidR="00DF530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w:t>
      </w:r>
      <w:r w:rsidR="008015C7" w:rsidRPr="00AF5520">
        <w:lastRenderedPageBreak/>
        <w:t xml:space="preserve">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6F4BB7B5"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46D37DCF" w14:textId="037D9B13" w:rsidR="00930CAF" w:rsidRPr="00AF5520" w:rsidRDefault="00930CAF">
      <w:pPr>
        <w:ind w:left="1440" w:hanging="720"/>
      </w:pPr>
      <w:r w:rsidRPr="00AF5520">
        <w:t>2.2.1</w:t>
      </w:r>
      <w:r w:rsidRPr="00AF5520">
        <w:tab/>
      </w:r>
      <w:r w:rsidR="00E2369E">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3A8E4D22" w14:textId="087C4CD5" w:rsidR="00930CAF" w:rsidRPr="00AF5520" w:rsidRDefault="00930CAF">
      <w:pPr>
        <w:ind w:left="1440" w:hanging="720"/>
      </w:pPr>
      <w:r w:rsidRPr="00AF5520">
        <w:t>2.2.2</w:t>
      </w:r>
      <w:r w:rsidRPr="00AF5520">
        <w:tab/>
        <w:t xml:space="preserve">A Transmission Owner may at any time submit a request to </w:t>
      </w:r>
      <w:r w:rsidR="00986631">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0031F084" w14:textId="22DCBAF5" w:rsidR="00930CAF" w:rsidRPr="00AF5520" w:rsidRDefault="00930CAF">
      <w:pPr>
        <w:ind w:left="1440" w:hanging="720"/>
      </w:pPr>
      <w:r w:rsidRPr="00AF5520">
        <w:t>2.2.3</w:t>
      </w:r>
      <w:r w:rsidRPr="00AF5520">
        <w:tab/>
        <w:t xml:space="preserve">If </w:t>
      </w:r>
      <w:proofErr w:type="gramStart"/>
      <w:r w:rsidR="00491871">
        <w:t>The</w:t>
      </w:r>
      <w:proofErr w:type="gramEnd"/>
      <w:r w:rsidR="00491871">
        <w:t xml:space="preserve"> Company</w:t>
      </w:r>
      <w:r w:rsidRPr="00AF5520">
        <w:t xml:space="preserve"> receives a request for a change to Planning Assumptions pursuant to sub-paragraph 2.2.2 it shall, as soon as reasonably practicable:</w:t>
      </w:r>
    </w:p>
    <w:p w14:paraId="16E49F4B" w14:textId="427E58F6"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t>
      </w:r>
      <w:proofErr w:type="gramStart"/>
      <w:r w:rsidRPr="00AF5520">
        <w:t>whether or not</w:t>
      </w:r>
      <w:proofErr w:type="gramEnd"/>
      <w:r w:rsidRPr="00AF5520">
        <w:t xml:space="preserve"> and, where relevant, how </w:t>
      </w:r>
      <w:r w:rsidR="009371E1">
        <w:t>The Company</w:t>
      </w:r>
      <w:r w:rsidRPr="00AF5520">
        <w:t xml:space="preserve"> intends to accommodate such request; and </w:t>
      </w:r>
    </w:p>
    <w:p w14:paraId="5BBFC195" w14:textId="77777777" w:rsidR="00930CAF" w:rsidRPr="00AF5520" w:rsidRDefault="00930CAF">
      <w:pPr>
        <w:ind w:left="2160" w:hanging="720"/>
      </w:pPr>
      <w:r w:rsidRPr="00AF5520">
        <w:t>2.2.3.2 where relevant, change and re-issue such Planning Assumptions (and any related Planning Assumptions) accordingly.</w:t>
      </w:r>
    </w:p>
    <w:p w14:paraId="66726852"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4E18F31F" w14:textId="03A162F4" w:rsidR="00930CAF" w:rsidRPr="00AF5520" w:rsidRDefault="00930CAF">
      <w:pPr>
        <w:ind w:left="1440" w:hanging="720"/>
      </w:pPr>
      <w:r w:rsidRPr="00AF5520">
        <w:tab/>
        <w:t>2.2.4.1</w:t>
      </w:r>
      <w:r w:rsidRPr="00AF5520">
        <w:tab/>
        <w:t xml:space="preserve">any notice received from </w:t>
      </w:r>
      <w:r w:rsidR="00E50BE0">
        <w:t>The Company</w:t>
      </w:r>
      <w:r w:rsidRPr="00AF5520">
        <w:t xml:space="preserve"> under 2.2.3.1; or</w:t>
      </w:r>
    </w:p>
    <w:p w14:paraId="2E33C43B" w14:textId="0916B8ED" w:rsidR="00930CAF" w:rsidRPr="00AF5520" w:rsidRDefault="00930CAF">
      <w:pPr>
        <w:ind w:left="2160" w:hanging="720"/>
      </w:pPr>
      <w:r w:rsidRPr="00AF5520">
        <w:t>2.2.4.2</w:t>
      </w:r>
      <w:r w:rsidRPr="00AF5520">
        <w:tab/>
        <w:t xml:space="preserve">any failure by </w:t>
      </w:r>
      <w:r w:rsidR="00E50BE0">
        <w:t>The Company</w:t>
      </w:r>
      <w:r w:rsidRPr="00AF5520">
        <w:t xml:space="preserve"> to respond to a request submitted under sub-paragraph 2.2.2 within a reasonable </w:t>
      </w:r>
      <w:proofErr w:type="gramStart"/>
      <w:r w:rsidRPr="00AF5520">
        <w:t>period of time</w:t>
      </w:r>
      <w:proofErr w:type="gramEnd"/>
      <w:r w:rsidRPr="00AF5520">
        <w:t>, taking into account the nature, complexity and urgency of the request.</w:t>
      </w:r>
    </w:p>
    <w:p w14:paraId="12FBC85A" w14:textId="18F65BEF"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E50BE0">
        <w:t>The Company</w:t>
      </w:r>
      <w:r w:rsidRPr="00AF5520">
        <w:t xml:space="preserve">, for the purposes of sub-paragraph 2.2.7 of this Section D, Part One, subject to any subsequent changes made to such Planning Assumptions by </w:t>
      </w:r>
      <w:r w:rsidR="00E50BE0">
        <w:t>The Company</w:t>
      </w:r>
      <w:r w:rsidRPr="00AF5520">
        <w:t xml:space="preserve"> under sub-paragraph 2.2.3 or any determination of a Dispute referred to the Authority pursuant to sub-paragraph 2.2.4. </w:t>
      </w:r>
    </w:p>
    <w:p w14:paraId="6041F205" w14:textId="77777777" w:rsidR="00930CAF" w:rsidRPr="00AF5520" w:rsidRDefault="00930CAF">
      <w:pPr>
        <w:ind w:left="1440" w:hanging="720"/>
      </w:pPr>
      <w:r w:rsidRPr="00AF5520">
        <w:t>2.2.6</w:t>
      </w:r>
      <w:r w:rsidRPr="00AF5520">
        <w:tab/>
        <w:t>Without limitation to Section C, Part One, paragraph 2.2, in planning and developing its Transmission System, each Transmission Owner shall ensure that its Transmission System complies with:</w:t>
      </w:r>
    </w:p>
    <w:p w14:paraId="5CEE950A" w14:textId="57785F69" w:rsidR="00930CAF" w:rsidRPr="00AF5520" w:rsidRDefault="00930CAF">
      <w:pPr>
        <w:ind w:left="2160" w:hanging="720"/>
      </w:pPr>
      <w:r>
        <w:lastRenderedPageBreak/>
        <w:t>2.2.6.1</w:t>
      </w:r>
      <w:r>
        <w:tab/>
        <w:t xml:space="preserve">the minimum technical, design and operational criteria and performance requirements set out or referred to in Connection Conditions 6.1, 6.2, 6.3 and 6.4 </w:t>
      </w:r>
      <w:r w:rsidR="00E152CC">
        <w:t>as applicable to Type 1 Transmission Owners or European Connection Conditions 6.1, 6.2, 6.3 and 6.4 as</w:t>
      </w:r>
      <w:ins w:id="10" w:author="Baker(ESO), Stephen" w:date="2021-11-10T14:57:00Z">
        <w:r w:rsidR="003B1C8D">
          <w:t xml:space="preserve"> </w:t>
        </w:r>
      </w:ins>
      <w:r w:rsidR="00E152CC">
        <w:t>applicable to Type 2 Transmission Owners</w:t>
      </w:r>
      <w:ins w:id="11" w:author="Gareth Stanley (ESO)" w:date="2023-08-02T14:45:00Z">
        <w:r w:rsidR="00AF1498">
          <w:t xml:space="preserve"> </w:t>
        </w:r>
      </w:ins>
      <w:ins w:id="12" w:author="Gareth Stanley (ESO)" w:date="2023-08-02T14:46:00Z">
        <w:r w:rsidR="00387F72">
          <w:t>(</w:t>
        </w:r>
      </w:ins>
      <w:ins w:id="13" w:author="Gareth Stanley (ESO)" w:date="2023-08-02T14:45:00Z">
        <w:r w:rsidR="004514B8">
          <w:t>TO</w:t>
        </w:r>
      </w:ins>
      <w:ins w:id="14" w:author="Gareth Stanley (ESO)" w:date="2023-08-04T11:03:00Z">
        <w:r w:rsidR="006F6B73">
          <w:t xml:space="preserve"> assets</w:t>
        </w:r>
      </w:ins>
      <w:ins w:id="15" w:author="Gareth Stanley (ESO)" w:date="2023-08-02T14:45:00Z">
        <w:r w:rsidR="004514B8">
          <w:t xml:space="preserve"> first connected </w:t>
        </w:r>
        <w:r w:rsidR="0026540E">
          <w:t xml:space="preserve">to </w:t>
        </w:r>
      </w:ins>
      <w:ins w:id="16" w:author="Alex Aristodemou" w:date="2023-11-24T10:57:00Z">
        <w:r w:rsidR="00C90322">
          <w:t>the S</w:t>
        </w:r>
      </w:ins>
      <w:ins w:id="17" w:author="Gareth Stanley (ESO)" w:date="2023-08-02T14:46:00Z">
        <w:r w:rsidR="0026540E">
          <w:t>ystem on or after 27</w:t>
        </w:r>
        <w:r w:rsidR="0026540E" w:rsidRPr="00D072CB">
          <w:rPr>
            <w:vertAlign w:val="superscript"/>
          </w:rPr>
          <w:t>th</w:t>
        </w:r>
        <w:r w:rsidR="0026540E">
          <w:t xml:space="preserve"> April 20</w:t>
        </w:r>
        <w:r w:rsidR="00387F72">
          <w:t>19</w:t>
        </w:r>
      </w:ins>
      <w:ins w:id="18" w:author="Gareth Stanley (ESO)" w:date="2023-08-02T14:47:00Z">
        <w:r w:rsidR="002E1828">
          <w:t>)</w:t>
        </w:r>
      </w:ins>
      <w:r w:rsidR="00E152CC">
        <w:t xml:space="preserve"> </w:t>
      </w:r>
      <w:r>
        <w:t>and in Planning Code 6.2</w:t>
      </w:r>
      <w:r w:rsidR="001D05E6">
        <w:t xml:space="preserve"> and</w:t>
      </w:r>
      <w:r w:rsidR="00CB3FF0">
        <w:t>/or</w:t>
      </w:r>
      <w:r w:rsidR="001D05E6">
        <w:t xml:space="preserve"> 6.3</w:t>
      </w:r>
      <w:r>
        <w:t>; or</w:t>
      </w:r>
    </w:p>
    <w:p w14:paraId="47D877B3"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5674EA6A"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5E51BCEC" w14:textId="77777777" w:rsidR="00790728" w:rsidRDefault="00790728" w:rsidP="00790728">
      <w:pPr>
        <w:ind w:left="2127" w:hanging="709"/>
        <w:rPr>
          <w:ins w:id="19" w:author="Baker(ESO), Stephen" w:date="2021-10-19T09:59:00Z"/>
        </w:rPr>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00C99077" w14:textId="77777777" w:rsidR="0018278F" w:rsidRPr="00AF5520" w:rsidRDefault="0018278F" w:rsidP="00A7361A"/>
    <w:p w14:paraId="4FB7D9D4" w14:textId="4788581F" w:rsidR="00930CAF" w:rsidRPr="00AF5520" w:rsidRDefault="00930CAF">
      <w:pPr>
        <w:ind w:left="1440" w:hanging="720"/>
      </w:pPr>
      <w:r w:rsidRPr="00AF5520">
        <w:t>2.2.7</w:t>
      </w:r>
      <w:r w:rsidRPr="00AF5520">
        <w:tab/>
        <w:t xml:space="preserve">Each Transmission Owner shall plan and develop its Transmission System </w:t>
      </w:r>
      <w:proofErr w:type="gramStart"/>
      <w:r w:rsidRPr="00AF5520">
        <w:t>taking into account</w:t>
      </w:r>
      <w:proofErr w:type="gramEnd"/>
      <w:r w:rsidRPr="00AF5520">
        <w:t xml:space="preserve"> the Planning Assumptions provided to it by </w:t>
      </w:r>
      <w:r w:rsidR="00E156F8">
        <w:t>The Company</w:t>
      </w:r>
      <w:r w:rsidRPr="00AF5520">
        <w:t xml:space="preserve"> and any other information provided to it under this Code and on the basis that User Plant and Apparatus complies with: </w:t>
      </w:r>
    </w:p>
    <w:p w14:paraId="5B2C877C" w14:textId="605895B2" w:rsidR="00930CAF" w:rsidRPr="00AF5520" w:rsidRDefault="00930CAF">
      <w:pPr>
        <w:ind w:left="2160" w:hanging="720"/>
      </w:pPr>
      <w:r>
        <w:t>2.2.7.1</w:t>
      </w:r>
      <w:r>
        <w:tab/>
        <w:t>the minimum technical design and operational criteria and performance requirements set out in Connection Conditions 6.1, 6.2, 6.3 and 6.4</w:t>
      </w:r>
      <w:r w:rsidR="00E152CC">
        <w:t xml:space="preserve"> as applicable to Type 1 Transmission Owners or European Connection </w:t>
      </w:r>
      <w:proofErr w:type="spellStart"/>
      <w:r w:rsidR="00E152CC">
        <w:t>Conditiond</w:t>
      </w:r>
      <w:proofErr w:type="spellEnd"/>
      <w:r w:rsidR="00E152CC">
        <w:t xml:space="preserve"> 6.1, 6.2, 6.3 and 6.4 as applicable to Type 2 Transmission</w:t>
      </w:r>
      <w:ins w:id="20" w:author="Baker(ESO), Stephen" w:date="2021-10-19T14:34:00Z">
        <w:r w:rsidR="004D1405">
          <w:t xml:space="preserve"> </w:t>
        </w:r>
      </w:ins>
      <w:r w:rsidR="00E152CC">
        <w:t>Owners:</w:t>
      </w:r>
      <w:r>
        <w:t xml:space="preserve"> or</w:t>
      </w:r>
    </w:p>
    <w:p w14:paraId="565693CF" w14:textId="37B8F96C" w:rsidR="00930CAF" w:rsidRPr="00AF5520" w:rsidRDefault="00930CAF">
      <w:pPr>
        <w:ind w:left="2160" w:hanging="720"/>
      </w:pPr>
      <w:r w:rsidRPr="00AF5520">
        <w:t>2.2.7.2</w:t>
      </w:r>
      <w:r w:rsidRPr="00AF5520">
        <w:tab/>
        <w:t xml:space="preserve">such other criteria or requirements as </w:t>
      </w:r>
      <w:r w:rsidR="008E3007">
        <w:t>The Company</w:t>
      </w:r>
      <w:r w:rsidRPr="00AF5520">
        <w:t xml:space="preserve"> may from time to time notify the Transmission Owner are applicable to specified User Plant and Apparatus pursuant to sub-paragraph 2.2.8; and</w:t>
      </w:r>
    </w:p>
    <w:p w14:paraId="52715E64"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623EF546"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24545B31" w14:textId="52493067" w:rsidR="00930CAF" w:rsidRPr="00AF5520" w:rsidRDefault="00930CAF">
      <w:pPr>
        <w:ind w:left="1440" w:hanging="720"/>
      </w:pPr>
      <w:r w:rsidRPr="00AF5520">
        <w:t>2.2.8</w:t>
      </w:r>
      <w:r w:rsidRPr="00AF5520">
        <w:tab/>
      </w:r>
      <w:r w:rsidR="007E36E0">
        <w:t>The Company</w:t>
      </w:r>
      <w:r w:rsidRPr="00AF5520">
        <w:t xml:space="preserve"> shall notify each Transmission Owner whose Transmission System is likely to be materially affected by the design or operation of a User's Plant and Apparatus where </w:t>
      </w:r>
      <w:r w:rsidR="004F6871">
        <w:t>The Company</w:t>
      </w:r>
      <w:r w:rsidRPr="00AF5520">
        <w:t>:</w:t>
      </w:r>
    </w:p>
    <w:p w14:paraId="533B3BB2"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226DEDCA" w14:textId="77777777" w:rsidR="00930CAF" w:rsidRPr="00AF5520" w:rsidRDefault="00930CAF">
      <w:pPr>
        <w:ind w:left="2127" w:hanging="687"/>
      </w:pPr>
      <w:r w:rsidRPr="00AF5520">
        <w:lastRenderedPageBreak/>
        <w:t>2.2.8.2</w:t>
      </w:r>
      <w:r w:rsidRPr="00AF5520">
        <w:tab/>
        <w:t>is itself applying for a derogation under the Grid Code in relation to the Connection Site on which such User's Plant and Apparatus is located or to which it otherwise relates; or</w:t>
      </w:r>
    </w:p>
    <w:p w14:paraId="6E4814DA" w14:textId="77777777"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 and 6.4</w:t>
      </w:r>
      <w:r w:rsidR="008F17E4">
        <w:t xml:space="preserve"> as applicable to GB Code User’s or European Connection Conditions 6.1, 6.2, 6.3 and 6.4 as applicable to EU Code User’s. </w:t>
      </w:r>
    </w:p>
    <w:p w14:paraId="5E54F16B" w14:textId="6DB8E6BD" w:rsidR="001D05E6" w:rsidRPr="00AF5520" w:rsidRDefault="00930CAF">
      <w:pPr>
        <w:ind w:left="1440" w:hanging="720"/>
      </w:pPr>
      <w:r w:rsidRPr="00AF5520">
        <w:t>2.2.9</w:t>
      </w:r>
      <w:r w:rsidRPr="00AF5520">
        <w:tab/>
        <w:t xml:space="preserve">Each Transmission Owner shall promptly notify </w:t>
      </w:r>
      <w:r w:rsidR="00A42994">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BBE8A62" w14:textId="77777777" w:rsidR="00930CAF" w:rsidRPr="00AF5520" w:rsidRDefault="00930CAF">
      <w:pPr>
        <w:outlineLvl w:val="0"/>
        <w:rPr>
          <w:b/>
        </w:rPr>
      </w:pPr>
      <w:r w:rsidRPr="00AF5520">
        <w:t>2.3</w:t>
      </w:r>
      <w:r w:rsidRPr="00AF5520">
        <w:tab/>
      </w:r>
      <w:r w:rsidRPr="004450A2">
        <w:rPr>
          <w:b/>
        </w:rPr>
        <w:t>Co-ordination of Transmission Investment Planning</w:t>
      </w:r>
    </w:p>
    <w:p w14:paraId="57CFBCBF" w14:textId="77777777" w:rsidR="00930CAF" w:rsidRPr="00AF5520" w:rsidRDefault="00930CAF" w:rsidP="00BA2742">
      <w:pPr>
        <w:ind w:left="1418" w:hanging="698"/>
      </w:pPr>
      <w:bookmarkStart w:id="21" w:name="_Ref64255744"/>
      <w:bookmarkStart w:id="22"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xml:space="preserve">, </w:t>
      </w:r>
      <w:proofErr w:type="gramStart"/>
      <w:r w:rsidR="00BA2742" w:rsidRPr="00AF5520">
        <w:t>at all times</w:t>
      </w:r>
      <w:proofErr w:type="gramEnd"/>
      <w:r w:rsidRPr="00AF5520">
        <w:t>:</w:t>
      </w:r>
      <w:bookmarkEnd w:id="21"/>
    </w:p>
    <w:p w14:paraId="5788E1FF"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22"/>
      <w:r w:rsidR="00B84652" w:rsidRPr="00AF5520">
        <w:t>and Changes to an Offshore Transmission System</w:t>
      </w:r>
      <w:r w:rsidRPr="00AF5520">
        <w:t xml:space="preserve">;  </w:t>
      </w:r>
    </w:p>
    <w:p w14:paraId="3952E215"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3BB80F6E" w14:textId="77777777" w:rsidR="00930CAF" w:rsidRPr="00AF5520" w:rsidRDefault="00930CAF">
      <w:pPr>
        <w:ind w:left="2160" w:hanging="720"/>
      </w:pPr>
      <w:r w:rsidRPr="00AF5520">
        <w:t>2.3.1.3</w:t>
      </w:r>
      <w:r w:rsidRPr="00AF5520">
        <w:tab/>
        <w:t xml:space="preserve">plan and develop their Transmission Systems </w:t>
      </w:r>
      <w:proofErr w:type="gramStart"/>
      <w:r w:rsidRPr="00AF5520">
        <w:t>taking into account</w:t>
      </w:r>
      <w:proofErr w:type="gramEnd"/>
      <w:r w:rsidRPr="00AF5520">
        <w:t>, to the extent that it is reasonable and practicable to do so, the activities and reasonable requests of each other Party relating to the planning and development of such other Party's Transmission System.</w:t>
      </w:r>
    </w:p>
    <w:p w14:paraId="1F34B399" w14:textId="399E086D" w:rsidR="009D48B6" w:rsidRPr="00AF5520" w:rsidRDefault="003D60EE" w:rsidP="009D48B6">
      <w:pPr>
        <w:ind w:left="1440" w:hanging="720"/>
      </w:pPr>
      <w:r>
        <w:t>2.3.</w:t>
      </w:r>
      <w:r w:rsidRPr="00AF5520">
        <w:t>2</w:t>
      </w:r>
      <w:ins w:id="23" w:author="Stephen Baker" w:date="2023-08-25T13:26:00Z">
        <w:r w:rsidR="00313DB1">
          <w:tab/>
        </w:r>
      </w:ins>
      <w:r w:rsidR="0009035D" w:rsidRPr="00AF5520">
        <w:t>Each</w:t>
      </w:r>
      <w:r w:rsidR="0009035D">
        <w:t xml:space="preserve"> Offshore Transmission Owner shall assess the impact on its Offshore Transmission System of planned </w:t>
      </w:r>
      <w:r>
        <w:t>C</w:t>
      </w:r>
      <w:r w:rsidR="0009035D">
        <w:t xml:space="preserve">hanges in Transmission Owners’ Transmission Investment Plans.  Each Offshore Transmission </w:t>
      </w:r>
      <w:r w:rsidR="00A24AE3">
        <w:t>O</w:t>
      </w:r>
      <w:r w:rsidR="0009035D">
        <w:t xml:space="preserve">wner shall notify </w:t>
      </w:r>
      <w:r w:rsidR="00BA2014">
        <w:t>The Company</w:t>
      </w:r>
      <w:r w:rsidR="0009035D">
        <w:t xml:space="preserve"> and any relevant Transmission Owners of any </w:t>
      </w:r>
      <w:r w:rsidR="002F23D3">
        <w:t xml:space="preserve">potential </w:t>
      </w:r>
      <w:r w:rsidR="0009035D">
        <w:t>need</w:t>
      </w:r>
      <w:r w:rsidR="00B84652">
        <w:t xml:space="preserve"> </w:t>
      </w:r>
      <w:r w:rsidR="0009035D">
        <w:t xml:space="preserve">to </w:t>
      </w:r>
      <w:r>
        <w:t>make Changes</w:t>
      </w:r>
      <w:r w:rsidR="0009035D">
        <w:t xml:space="preserve"> </w:t>
      </w:r>
      <w:r w:rsidR="002F23D3">
        <w:t xml:space="preserve">to </w:t>
      </w:r>
      <w:r w:rsidR="0009035D">
        <w:t xml:space="preserve">its Offshore Transmission System </w:t>
      </w:r>
      <w:proofErr w:type="gramStart"/>
      <w:r w:rsidR="0009035D">
        <w:t>as a consequence of</w:t>
      </w:r>
      <w:proofErr w:type="gramEnd"/>
      <w:r w:rsidR="0009035D">
        <w:t xml:space="preserve"> planned </w:t>
      </w:r>
      <w:r w:rsidR="002F23D3">
        <w:t>Changes on</w:t>
      </w:r>
      <w:r w:rsidR="0009035D">
        <w:t xml:space="preserve"> another Party’s Transmission System.  On receipt of such notification, </w:t>
      </w:r>
      <w:r w:rsidR="00B84652">
        <w:t xml:space="preserve">and where required by </w:t>
      </w:r>
      <w:r w:rsidR="00BA2014">
        <w:t>The Company</w:t>
      </w:r>
      <w:r w:rsidR="0009035D">
        <w:t xml:space="preserve"> or a </w:t>
      </w:r>
      <w:r w:rsidR="00B84652">
        <w:t>R</w:t>
      </w:r>
      <w:r w:rsidR="0009035D">
        <w:t>elevant Transmission Owner</w:t>
      </w:r>
      <w:r w:rsidR="00B84652">
        <w:t>, to do</w:t>
      </w:r>
      <w:r w:rsidR="00AB3F74">
        <w:t xml:space="preserve"> so</w:t>
      </w:r>
      <w:r w:rsidR="00B84652">
        <w:t xml:space="preserve"> shall</w:t>
      </w:r>
      <w:r w:rsidR="0009035D">
        <w:t xml:space="preserve"> participate under sub-paragraph 2.3.1.</w:t>
      </w:r>
    </w:p>
    <w:p w14:paraId="43DAB6BE" w14:textId="77777777" w:rsidR="00826E20"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w:t>
      </w:r>
      <w:proofErr w:type="gramStart"/>
      <w:r w:rsidRPr="00AF5520">
        <w:t>as a result of</w:t>
      </w:r>
      <w:proofErr w:type="gramEnd"/>
      <w:r w:rsidRPr="00AF5520">
        <w:t xml:space="preserve">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38A17FC6" w14:textId="77777777" w:rsidR="003D60EE" w:rsidRPr="00AF5520" w:rsidRDefault="003D60EE" w:rsidP="003D60EE">
      <w:pPr>
        <w:ind w:left="1440" w:hanging="720"/>
      </w:pPr>
      <w:r w:rsidRPr="00AF5520">
        <w:lastRenderedPageBreak/>
        <w:t>2.3.4</w:t>
      </w:r>
      <w:r w:rsidRPr="00AF5520">
        <w:tab/>
      </w:r>
      <w:r w:rsidR="004D5804" w:rsidRPr="00AF5520">
        <w:t>[Not used]</w:t>
      </w:r>
    </w:p>
    <w:p w14:paraId="26AFA639"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B88A3A3" w14:textId="48281B1A" w:rsidR="00930CAF" w:rsidRPr="00AF5520" w:rsidRDefault="00930CAF">
      <w:pPr>
        <w:ind w:left="720" w:firstLine="720"/>
      </w:pPr>
      <w:r w:rsidRPr="00AF5520">
        <w:t>2.3.</w:t>
      </w:r>
      <w:r w:rsidR="003D60EE" w:rsidRPr="00AF5520">
        <w:t>5</w:t>
      </w:r>
      <w:r w:rsidRPr="00AF5520">
        <w:t>.1</w:t>
      </w:r>
      <w:r w:rsidRPr="00AF5520">
        <w:tab/>
      </w:r>
      <w:r w:rsidR="00D41205">
        <w:t>The Company</w:t>
      </w:r>
      <w:r w:rsidRPr="00AF5520">
        <w:t xml:space="preserve"> reasonably requests; or</w:t>
      </w:r>
    </w:p>
    <w:p w14:paraId="03FA7045" w14:textId="77777777" w:rsidR="008015C7" w:rsidRDefault="00930CAF" w:rsidP="008015C7">
      <w:pPr>
        <w:ind w:left="2127" w:hanging="687"/>
        <w:rPr>
          <w:ins w:id="24" w:author="Gareth Stanley (ESO)" w:date="2023-06-30T15:56:00Z"/>
        </w:rPr>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p w14:paraId="39B1C88E" w14:textId="77777777" w:rsidR="004A619A" w:rsidRDefault="004A619A" w:rsidP="004A619A">
      <w:pPr>
        <w:rPr>
          <w:ins w:id="25" w:author="Gareth Stanley (ESO)" w:date="2023-06-30T16:00:00Z"/>
        </w:rPr>
      </w:pPr>
      <w:ins w:id="26" w:author="Gareth Stanley (ESO)" w:date="2023-06-30T15:56:00Z">
        <w:r>
          <w:t>2.4</w:t>
        </w:r>
        <w:r>
          <w:tab/>
        </w:r>
      </w:ins>
      <w:ins w:id="27" w:author="Gareth Stanley (ESO)" w:date="2023-06-30T15:57:00Z">
        <w:r w:rsidRPr="00E662F3">
          <w:rPr>
            <w:b/>
            <w:bCs/>
          </w:rPr>
          <w:t>C</w:t>
        </w:r>
        <w:r w:rsidRPr="00927BBA">
          <w:rPr>
            <w:b/>
          </w:rPr>
          <w:t>ATO</w:t>
        </w:r>
        <w:r w:rsidRPr="00E662F3">
          <w:rPr>
            <w:b/>
            <w:bCs/>
          </w:rPr>
          <w:t xml:space="preserve"> to </w:t>
        </w:r>
        <w:proofErr w:type="spellStart"/>
        <w:r w:rsidRPr="00E662F3">
          <w:rPr>
            <w:b/>
            <w:bCs/>
          </w:rPr>
          <w:t>TO</w:t>
        </w:r>
        <w:proofErr w:type="spellEnd"/>
        <w:r w:rsidRPr="00E662F3">
          <w:rPr>
            <w:b/>
            <w:bCs/>
          </w:rPr>
          <w:t xml:space="preserve"> Connection Projects</w:t>
        </w:r>
      </w:ins>
    </w:p>
    <w:p w14:paraId="07C906C4" w14:textId="6773BF1D" w:rsidR="00023ABF" w:rsidRDefault="004A619A" w:rsidP="000814CF">
      <w:pPr>
        <w:ind w:left="1440" w:hanging="720"/>
        <w:rPr>
          <w:ins w:id="28" w:author="Gareth Stanley (ESO)" w:date="2023-10-03T13:33:00Z"/>
        </w:rPr>
      </w:pPr>
      <w:ins w:id="29" w:author="Gareth Stanley (ESO)" w:date="2023-06-30T16:00:00Z">
        <w:r>
          <w:t xml:space="preserve">2.4.1 </w:t>
        </w:r>
      </w:ins>
      <w:ins w:id="30" w:author="Gareth Stanley (ESO)" w:date="2023-06-30T16:01:00Z">
        <w:r>
          <w:tab/>
        </w:r>
      </w:ins>
      <w:ins w:id="31" w:author="Gareth Stanley (ESO)" w:date="2023-10-03T13:34:00Z">
        <w:r w:rsidR="00A430C8">
          <w:t xml:space="preserve">CATO-TO Connection </w:t>
        </w:r>
      </w:ins>
      <w:ins w:id="32" w:author="Gareth Stanley (ESO)" w:date="2023-10-03T13:39:00Z">
        <w:r w:rsidR="00803F69">
          <w:t>P</w:t>
        </w:r>
      </w:ins>
      <w:ins w:id="33" w:author="Gareth Stanley (ESO)" w:date="2023-10-03T13:34:00Z">
        <w:r w:rsidR="00A430C8">
          <w:t xml:space="preserve">rojects are </w:t>
        </w:r>
        <w:r w:rsidR="001B2291">
          <w:t xml:space="preserve">informed by </w:t>
        </w:r>
      </w:ins>
      <w:ins w:id="34" w:author="Alex Aristodemou" w:date="2023-11-24T11:01:00Z">
        <w:r w:rsidR="00631E43">
          <w:t>a</w:t>
        </w:r>
      </w:ins>
      <w:ins w:id="35" w:author="Gareth Stanley (ESO)" w:date="2023-10-03T13:34:00Z">
        <w:r w:rsidR="001B2291">
          <w:t xml:space="preserve"> </w:t>
        </w:r>
      </w:ins>
      <w:ins w:id="36" w:author="Alex Aristodemou" w:date="2023-11-24T11:01:00Z">
        <w:r w:rsidR="00631E43">
          <w:t>n</w:t>
        </w:r>
      </w:ins>
      <w:ins w:id="37" w:author="Gareth Stanley (ESO)" w:date="2023-10-03T13:35:00Z">
        <w:r w:rsidR="005636B7">
          <w:t xml:space="preserve">etwork </w:t>
        </w:r>
      </w:ins>
      <w:ins w:id="38" w:author="Alex Aristodemou" w:date="2023-11-24T11:01:00Z">
        <w:r w:rsidR="00631E43">
          <w:t>c</w:t>
        </w:r>
      </w:ins>
      <w:ins w:id="39" w:author="Gareth Stanley (ESO)" w:date="2023-10-03T13:35:00Z">
        <w:r w:rsidR="005636B7">
          <w:t>ompetition tender</w:t>
        </w:r>
      </w:ins>
      <w:ins w:id="40" w:author="Gareth Stanley (ESO)" w:date="2023-10-23T14:50:00Z">
        <w:r w:rsidR="00633431">
          <w:t>, the principle</w:t>
        </w:r>
      </w:ins>
      <w:ins w:id="41" w:author="Alex Aristodemou" w:date="2023-11-24T11:01:00Z">
        <w:r w:rsidR="00631E43">
          <w:t>s</w:t>
        </w:r>
      </w:ins>
      <w:ins w:id="42" w:author="Gareth Stanley (ESO)" w:date="2023-10-23T14:50:00Z">
        <w:r w:rsidR="00633431">
          <w:t xml:space="preserve"> of which should </w:t>
        </w:r>
        <w:r w:rsidR="005941F2">
          <w:t>be followed</w:t>
        </w:r>
      </w:ins>
      <w:ins w:id="43" w:author="Gareth Stanley (ESO)" w:date="2023-10-03T13:39:00Z">
        <w:r w:rsidR="00883D03">
          <w:t xml:space="preserve">.  </w:t>
        </w:r>
      </w:ins>
      <w:ins w:id="44" w:author="Gareth Stanley (ESO)" w:date="2023-10-03T13:43:00Z">
        <w:r w:rsidR="000D0667">
          <w:t>Th</w:t>
        </w:r>
      </w:ins>
      <w:ins w:id="45" w:author="Gareth Stanley (ESO)" w:date="2023-10-03T13:44:00Z">
        <w:r w:rsidR="00155085">
          <w:t>e</w:t>
        </w:r>
      </w:ins>
      <w:ins w:id="46" w:author="Gareth Stanley (ESO)" w:date="2023-10-03T13:45:00Z">
        <w:r w:rsidR="00391842">
          <w:t xml:space="preserve"> connection specifications</w:t>
        </w:r>
        <w:r w:rsidR="00F70F8C">
          <w:t xml:space="preserve"> of the </w:t>
        </w:r>
      </w:ins>
      <w:ins w:id="47" w:author="Gareth Stanley (ESO)" w:date="2023-10-05T11:34:00Z">
        <w:r w:rsidR="00433245">
          <w:t>winning</w:t>
        </w:r>
      </w:ins>
      <w:ins w:id="48" w:author="Gareth Stanley (ESO)" w:date="2023-10-03T13:45:00Z">
        <w:r w:rsidR="00F70F8C">
          <w:t xml:space="preserve"> bid</w:t>
        </w:r>
        <w:r w:rsidR="001431C6">
          <w:t>, approved in the tender</w:t>
        </w:r>
      </w:ins>
      <w:ins w:id="49" w:author="Gareth Stanley (ESO)" w:date="2023-10-03T13:48:00Z">
        <w:r w:rsidR="00615335">
          <w:t>,</w:t>
        </w:r>
      </w:ins>
      <w:ins w:id="50" w:author="Gareth Stanley (ESO)" w:date="2023-10-03T13:45:00Z">
        <w:r w:rsidR="001431C6">
          <w:t xml:space="preserve"> sh</w:t>
        </w:r>
      </w:ins>
      <w:ins w:id="51" w:author="Gareth Stanley (ESO)" w:date="2023-10-03T13:46:00Z">
        <w:r w:rsidR="001431C6">
          <w:t xml:space="preserve">ould </w:t>
        </w:r>
      </w:ins>
      <w:ins w:id="52" w:author="Gareth Stanley (ESO)" w:date="2023-10-03T13:50:00Z">
        <w:r w:rsidR="002B1DCF">
          <w:t>feed</w:t>
        </w:r>
      </w:ins>
      <w:ins w:id="53" w:author="Gareth Stanley (ESO)" w:date="2023-10-03T13:46:00Z">
        <w:r w:rsidR="003861B2">
          <w:t xml:space="preserve"> </w:t>
        </w:r>
        <w:r w:rsidR="00AE0EE7">
          <w:t>through into</w:t>
        </w:r>
      </w:ins>
      <w:ins w:id="54" w:author="Gareth Stanley (ESO)" w:date="2023-10-03T13:47:00Z">
        <w:r w:rsidR="00AE0EE7">
          <w:t xml:space="preserve"> the CATO</w:t>
        </w:r>
      </w:ins>
      <w:ins w:id="55" w:author="Gareth Stanley (ESO)" w:date="2023-10-05T11:36:00Z">
        <w:r w:rsidR="00446061">
          <w:t>-TO</w:t>
        </w:r>
      </w:ins>
      <w:ins w:id="56" w:author="Gareth Stanley (ESO)" w:date="2023-10-03T13:47:00Z">
        <w:r w:rsidR="00AE0EE7">
          <w:t xml:space="preserve"> Connection Project and should only be deviated</w:t>
        </w:r>
      </w:ins>
      <w:ins w:id="57" w:author="Gareth Stanley (ESO)" w:date="2023-10-03T13:48:00Z">
        <w:r w:rsidR="00615335">
          <w:t xml:space="preserve"> from</w:t>
        </w:r>
      </w:ins>
      <w:ins w:id="58" w:author="Gareth Stanley (ESO)" w:date="2023-10-03T13:47:00Z">
        <w:r w:rsidR="00AE0EE7">
          <w:t xml:space="preserve"> if clear justification can be </w:t>
        </w:r>
        <w:r w:rsidR="00392DB4">
          <w:t>provided</w:t>
        </w:r>
      </w:ins>
      <w:ins w:id="59" w:author="Gareth Stanley (ESO)" w:date="2023-10-03T15:30:00Z">
        <w:r w:rsidR="009D2E44">
          <w:t xml:space="preserve"> and approved by</w:t>
        </w:r>
      </w:ins>
      <w:ins w:id="60" w:author="Gareth Stanley (ESO)" w:date="2023-10-05T11:35:00Z">
        <w:r w:rsidR="00DA1CFB">
          <w:t xml:space="preserve"> all</w:t>
        </w:r>
      </w:ins>
      <w:ins w:id="61" w:author="Gareth Stanley (ESO)" w:date="2023-10-03T15:30:00Z">
        <w:r w:rsidR="009D2E44">
          <w:t xml:space="preserve"> the Lead Parties</w:t>
        </w:r>
      </w:ins>
      <w:ins w:id="62" w:author="Gareth Stanley (ESO)" w:date="2023-10-03T13:47:00Z">
        <w:r w:rsidR="00392DB4">
          <w:t>.</w:t>
        </w:r>
      </w:ins>
      <w:ins w:id="63" w:author="Gareth Stanley (ESO)" w:date="2023-10-03T13:44:00Z">
        <w:r w:rsidR="00155085">
          <w:t xml:space="preserve"> </w:t>
        </w:r>
      </w:ins>
    </w:p>
    <w:p w14:paraId="0EF16E49" w14:textId="7869E61B" w:rsidR="00097B5E" w:rsidRDefault="00023ABF" w:rsidP="00023ABF">
      <w:pPr>
        <w:ind w:left="1440" w:hanging="720"/>
        <w:rPr>
          <w:ins w:id="64" w:author="Gareth Stanley (ESO)" w:date="2023-06-30T16:23:00Z"/>
        </w:rPr>
      </w:pPr>
      <w:ins w:id="65" w:author="Gareth Stanley (ESO)" w:date="2023-10-03T13:33:00Z">
        <w:r>
          <w:t>2.4.2</w:t>
        </w:r>
        <w:r>
          <w:tab/>
        </w:r>
      </w:ins>
      <w:ins w:id="66" w:author="Gareth Stanley (ESO)" w:date="2023-06-30T16:03:00Z">
        <w:r w:rsidR="004A619A">
          <w:t>Following the award</w:t>
        </w:r>
      </w:ins>
      <w:ins w:id="67" w:author="Gareth Stanley (ESO)" w:date="2023-07-13T12:39:00Z">
        <w:r w:rsidR="002A5C53">
          <w:t xml:space="preserve"> </w:t>
        </w:r>
      </w:ins>
      <w:ins w:id="68" w:author="Gareth Stanley (ESO)" w:date="2023-06-30T16:03:00Z">
        <w:r w:rsidR="004A619A">
          <w:t xml:space="preserve">of </w:t>
        </w:r>
      </w:ins>
      <w:ins w:id="69" w:author="Alex Aristodemou" w:date="2023-08-15T11:59:00Z">
        <w:r w:rsidR="001E4C33">
          <w:t>p</w:t>
        </w:r>
      </w:ins>
      <w:ins w:id="70" w:author="Gareth Stanley (ESO)" w:date="2023-06-30T16:03:00Z">
        <w:r w:rsidR="004A619A">
          <w:t>refer</w:t>
        </w:r>
      </w:ins>
      <w:ins w:id="71" w:author="Gareth Stanley (ESO)" w:date="2023-06-30T16:04:00Z">
        <w:r w:rsidR="004A619A">
          <w:t xml:space="preserve">red </w:t>
        </w:r>
      </w:ins>
      <w:ins w:id="72" w:author="Alex Aristodemou" w:date="2023-08-15T11:59:00Z">
        <w:r w:rsidR="001E4C33">
          <w:t>b</w:t>
        </w:r>
      </w:ins>
      <w:ins w:id="73" w:author="Gareth Stanley (ESO)" w:date="2023-06-30T16:04:00Z">
        <w:r w:rsidR="004A619A">
          <w:t>idder</w:t>
        </w:r>
      </w:ins>
      <w:ins w:id="74" w:author="Gareth Stanley (ESO)" w:date="2023-06-30T16:07:00Z">
        <w:r w:rsidR="000814CF">
          <w:t xml:space="preserve"> status</w:t>
        </w:r>
      </w:ins>
      <w:ins w:id="75" w:author="Gareth Stanley (ESO)" w:date="2023-06-30T16:04:00Z">
        <w:r w:rsidR="004A619A">
          <w:t xml:space="preserve"> </w:t>
        </w:r>
      </w:ins>
      <w:ins w:id="76" w:author="Gareth Stanley (ESO)" w:date="2023-06-30T16:07:00Z">
        <w:r w:rsidR="000814CF">
          <w:t>and accession to the STC</w:t>
        </w:r>
      </w:ins>
      <w:ins w:id="77" w:author="Alex Aristodemou" w:date="2023-07-25T14:34:00Z">
        <w:r w:rsidR="005D7834">
          <w:t>,</w:t>
        </w:r>
      </w:ins>
      <w:ins w:id="78" w:author="Gareth Stanley (ESO)" w:date="2023-06-30T16:07:00Z">
        <w:r w:rsidR="000814CF">
          <w:t xml:space="preserve"> </w:t>
        </w:r>
      </w:ins>
      <w:ins w:id="79" w:author="Gareth Stanley (ESO)" w:date="2023-06-30T16:11:00Z">
        <w:r w:rsidR="000814CF">
          <w:t>a CATO sh</w:t>
        </w:r>
      </w:ins>
      <w:ins w:id="80" w:author="Gareth Stanley (ESO)" w:date="2023-06-30T16:12:00Z">
        <w:r w:rsidR="000814CF">
          <w:t xml:space="preserve">all </w:t>
        </w:r>
      </w:ins>
      <w:ins w:id="81" w:author="Gareth Stanley (ESO)" w:date="2023-06-30T16:18:00Z">
        <w:r w:rsidR="008C3A2C">
          <w:t xml:space="preserve">produce a Project Listing Document </w:t>
        </w:r>
      </w:ins>
      <w:ins w:id="82" w:author="Alex Aristodemou" w:date="2023-07-25T14:35:00Z">
        <w:r w:rsidR="005D7834">
          <w:t xml:space="preserve">(as defined in STCP 16-1) </w:t>
        </w:r>
      </w:ins>
      <w:ins w:id="83" w:author="Gareth Stanley (ESO)" w:date="2023-06-30T16:20:00Z">
        <w:r w:rsidR="008C3A2C">
          <w:t xml:space="preserve">detailing its </w:t>
        </w:r>
      </w:ins>
      <w:ins w:id="84" w:author="Gareth Stanley (ESO)" w:date="2023-06-30T16:21:00Z">
        <w:r w:rsidR="008C3A2C">
          <w:t>project to modify the National Electricity Transmission System</w:t>
        </w:r>
      </w:ins>
      <w:ins w:id="85" w:author="Gareth Stanley (ESO)" w:date="2023-06-30T16:22:00Z">
        <w:r w:rsidR="008C3A2C">
          <w:t xml:space="preserve">.  </w:t>
        </w:r>
      </w:ins>
      <w:ins w:id="86" w:author="Alex Aristodemou" w:date="2023-07-25T14:34:00Z">
        <w:r w:rsidR="005D7834">
          <w:t>The Project Listing Document</w:t>
        </w:r>
      </w:ins>
      <w:ins w:id="87" w:author="Gareth Stanley (ESO)" w:date="2023-06-30T16:22:00Z">
        <w:r w:rsidR="008C3A2C">
          <w:t xml:space="preserve"> will be informed by the tender award from the </w:t>
        </w:r>
      </w:ins>
      <w:ins w:id="88" w:author="Gareth Stanley (ESO)" w:date="2023-07-26T12:14:00Z">
        <w:r w:rsidR="00D928BA">
          <w:t>p</w:t>
        </w:r>
      </w:ins>
      <w:ins w:id="89" w:author="Gareth Stanley (ESO)" w:date="2023-06-30T16:22:00Z">
        <w:r w:rsidR="008C3A2C">
          <w:t>rocu</w:t>
        </w:r>
      </w:ins>
      <w:ins w:id="90" w:author="Gareth Stanley (ESO)" w:date="2023-06-30T16:23:00Z">
        <w:r w:rsidR="008C3A2C">
          <w:t xml:space="preserve">rement </w:t>
        </w:r>
      </w:ins>
      <w:ins w:id="91" w:author="Gareth Stanley (ESO)" w:date="2023-07-26T12:14:00Z">
        <w:r w:rsidR="00D928BA">
          <w:t>b</w:t>
        </w:r>
      </w:ins>
      <w:ins w:id="92" w:author="Gareth Stanley (ESO)" w:date="2023-06-30T16:23:00Z">
        <w:r w:rsidR="008C3A2C">
          <w:t>ody.</w:t>
        </w:r>
      </w:ins>
    </w:p>
    <w:p w14:paraId="4B3CFC90" w14:textId="28C31D55" w:rsidR="008C3A2C" w:rsidRDefault="008C3A2C" w:rsidP="00975585">
      <w:pPr>
        <w:ind w:left="1440" w:hanging="720"/>
        <w:rPr>
          <w:ins w:id="93" w:author="Gareth Stanley (ESO)" w:date="2023-07-02T14:59:00Z"/>
        </w:rPr>
      </w:pPr>
      <w:ins w:id="94" w:author="Gareth Stanley (ESO)" w:date="2023-06-30T16:23:00Z">
        <w:r>
          <w:t>2.4.</w:t>
        </w:r>
      </w:ins>
      <w:ins w:id="95" w:author="Gareth Stanley (ESO)" w:date="2023-10-03T13:30:00Z">
        <w:r w:rsidR="00097B5E">
          <w:t>3</w:t>
        </w:r>
      </w:ins>
      <w:ins w:id="96" w:author="Gareth Stanley (ESO)" w:date="2023-06-30T16:23:00Z">
        <w:r>
          <w:tab/>
        </w:r>
      </w:ins>
      <w:ins w:id="97" w:author="Gareth Stanley (ESO)" w:date="2023-09-26T11:45:00Z">
        <w:r w:rsidR="00374D14">
          <w:t>Following the completion of</w:t>
        </w:r>
      </w:ins>
      <w:ins w:id="98" w:author="Alex Aristodemou" w:date="2023-11-24T11:03:00Z">
        <w:r w:rsidR="00A50AE5">
          <w:t xml:space="preserve"> the steps in paragraph</w:t>
        </w:r>
      </w:ins>
      <w:ins w:id="99" w:author="Gareth Stanley (ESO)" w:date="2023-09-26T11:45:00Z">
        <w:r w:rsidR="00374D14">
          <w:t xml:space="preserve"> 2.4.</w:t>
        </w:r>
      </w:ins>
      <w:ins w:id="100" w:author="Gareth Stanley (ESO)" w:date="2023-10-05T11:37:00Z">
        <w:r w:rsidR="00CE7B3D">
          <w:t>2</w:t>
        </w:r>
      </w:ins>
      <w:r w:rsidRPr="00131953">
        <w:rPr>
          <w:color w:val="FF0000"/>
          <w:u w:val="single"/>
        </w:rPr>
        <w:t xml:space="preserve"> </w:t>
      </w:r>
      <w:r w:rsidR="005D7834" w:rsidRPr="00131953">
        <w:rPr>
          <w:color w:val="FF0000"/>
          <w:u w:val="single"/>
        </w:rPr>
        <w:t>a</w:t>
      </w:r>
      <w:r w:rsidRPr="00131953">
        <w:rPr>
          <w:color w:val="FF0000"/>
          <w:u w:val="single"/>
        </w:rPr>
        <w:t xml:space="preserve">ll </w:t>
      </w:r>
      <w:r w:rsidR="00125F5A" w:rsidRPr="00131953">
        <w:rPr>
          <w:color w:val="FF0000"/>
          <w:u w:val="single"/>
        </w:rPr>
        <w:t>Lead</w:t>
      </w:r>
      <w:r w:rsidR="00985933" w:rsidRPr="00131953">
        <w:rPr>
          <w:color w:val="FF0000"/>
          <w:u w:val="single"/>
        </w:rPr>
        <w:t xml:space="preserve"> </w:t>
      </w:r>
      <w:r w:rsidR="003C03A7" w:rsidRPr="00131953">
        <w:rPr>
          <w:color w:val="FF0000"/>
          <w:u w:val="single"/>
        </w:rPr>
        <w:t xml:space="preserve"> </w:t>
      </w:r>
      <w:r w:rsidR="00D85A85" w:rsidRPr="00131953">
        <w:rPr>
          <w:color w:val="FF0000"/>
          <w:u w:val="single"/>
        </w:rPr>
        <w:t>P</w:t>
      </w:r>
      <w:r w:rsidR="003C03A7" w:rsidRPr="00131953">
        <w:rPr>
          <w:color w:val="FF0000"/>
          <w:u w:val="single"/>
        </w:rPr>
        <w:t>arties shall co</w:t>
      </w:r>
      <w:ins w:id="101" w:author="Gareth Stanley (ESO)" w:date="2023-09-26T11:46:00Z">
        <w:r w:rsidR="00C96BD9" w:rsidRPr="00131953">
          <w:rPr>
            <w:color w:val="FF0000"/>
            <w:u w:val="single"/>
          </w:rPr>
          <w:t>-</w:t>
        </w:r>
      </w:ins>
      <w:r w:rsidR="003C03A7" w:rsidRPr="00131953">
        <w:rPr>
          <w:color w:val="FF0000"/>
          <w:u w:val="single"/>
        </w:rPr>
        <w:t>operate and assist each other in the development</w:t>
      </w:r>
      <w:r w:rsidR="00BC3536" w:rsidRPr="00131953">
        <w:rPr>
          <w:color w:val="FF0000"/>
          <w:u w:val="single"/>
        </w:rPr>
        <w:t xml:space="preserve">, </w:t>
      </w:r>
      <w:proofErr w:type="gramStart"/>
      <w:r w:rsidR="003C03A7" w:rsidRPr="00131953">
        <w:rPr>
          <w:color w:val="FF0000"/>
          <w:u w:val="single"/>
        </w:rPr>
        <w:t>implementation</w:t>
      </w:r>
      <w:proofErr w:type="gramEnd"/>
      <w:r w:rsidR="00BC3536" w:rsidRPr="00131953">
        <w:rPr>
          <w:color w:val="FF0000"/>
          <w:u w:val="single"/>
        </w:rPr>
        <w:t xml:space="preserve"> and delivery</w:t>
      </w:r>
      <w:r w:rsidR="003C03A7" w:rsidRPr="00131953">
        <w:rPr>
          <w:color w:val="FF0000"/>
          <w:u w:val="single"/>
        </w:rPr>
        <w:t xml:space="preserve"> of the CATO</w:t>
      </w:r>
      <w:ins w:id="102" w:author="Gareth Stanley (ESO)" w:date="2023-09-26T11:46:00Z">
        <w:r w:rsidR="009A13FC" w:rsidRPr="00131953">
          <w:rPr>
            <w:color w:val="FF0000"/>
            <w:u w:val="single"/>
          </w:rPr>
          <w:t>-TO</w:t>
        </w:r>
      </w:ins>
      <w:r w:rsidR="003C03A7" w:rsidRPr="00131953">
        <w:rPr>
          <w:color w:val="FF0000"/>
          <w:u w:val="single"/>
        </w:rPr>
        <w:t xml:space="preserve"> Connection Project.  The provisions of STCP 16-1 will provide the forums and </w:t>
      </w:r>
      <w:r w:rsidR="00337A45" w:rsidRPr="00131953">
        <w:rPr>
          <w:color w:val="FF0000"/>
          <w:u w:val="single"/>
        </w:rPr>
        <w:t>communications channels to support the project.</w:t>
      </w:r>
      <w:r w:rsidR="00F24158" w:rsidRPr="00131953">
        <w:rPr>
          <w:color w:val="FF0000"/>
          <w:u w:val="single"/>
        </w:rPr>
        <w:t xml:space="preserve"> </w:t>
      </w:r>
      <w:ins w:id="103" w:author="Alex Aristodemou" w:date="2023-11-24T11:04:00Z">
        <w:r w:rsidR="005B0981">
          <w:rPr>
            <w:color w:val="FF0000"/>
            <w:u w:val="single"/>
          </w:rPr>
          <w:t xml:space="preserve"> </w:t>
        </w:r>
      </w:ins>
      <w:r w:rsidR="00F24158" w:rsidRPr="00131953">
        <w:rPr>
          <w:color w:val="FF0000"/>
          <w:u w:val="single"/>
        </w:rPr>
        <w:t>The CATO</w:t>
      </w:r>
      <w:r w:rsidR="008351DA" w:rsidRPr="00131953">
        <w:rPr>
          <w:color w:val="FF0000"/>
          <w:u w:val="single"/>
        </w:rPr>
        <w:t xml:space="preserve">-TO Connection Sub-Group </w:t>
      </w:r>
      <w:r w:rsidR="00F45614" w:rsidRPr="00131953">
        <w:rPr>
          <w:color w:val="FF0000"/>
          <w:u w:val="single"/>
        </w:rPr>
        <w:t xml:space="preserve">is a form of </w:t>
      </w:r>
      <w:ins w:id="104" w:author="Alex Aristodemou" w:date="2023-11-24T11:11:00Z">
        <w:r w:rsidR="00BF02CD">
          <w:rPr>
            <w:color w:val="FF0000"/>
            <w:u w:val="single"/>
          </w:rPr>
          <w:t xml:space="preserve">Joint </w:t>
        </w:r>
      </w:ins>
      <w:r w:rsidR="00F45614" w:rsidRPr="00131953">
        <w:rPr>
          <w:color w:val="FF0000"/>
          <w:u w:val="single"/>
        </w:rPr>
        <w:t xml:space="preserve">Planning </w:t>
      </w:r>
      <w:ins w:id="105" w:author="Alex Aristodemou" w:date="2023-11-24T11:11:00Z">
        <w:r w:rsidR="00BF02CD">
          <w:rPr>
            <w:color w:val="FF0000"/>
            <w:u w:val="single"/>
          </w:rPr>
          <w:t xml:space="preserve">Committee </w:t>
        </w:r>
      </w:ins>
      <w:proofErr w:type="spellStart"/>
      <w:r w:rsidR="00F45614" w:rsidRPr="00131953">
        <w:rPr>
          <w:color w:val="FF0000"/>
          <w:u w:val="single"/>
        </w:rPr>
        <w:t>SubGroup</w:t>
      </w:r>
      <w:proofErr w:type="spellEnd"/>
      <w:r w:rsidR="00F45614" w:rsidRPr="00131953">
        <w:rPr>
          <w:color w:val="FF0000"/>
          <w:u w:val="single"/>
        </w:rPr>
        <w:t xml:space="preserve"> and shall be the forum </w:t>
      </w:r>
      <w:r w:rsidR="00E97B3D" w:rsidRPr="00131953">
        <w:rPr>
          <w:color w:val="FF0000"/>
          <w:u w:val="single"/>
        </w:rPr>
        <w:t>for the delivery of the CATO-TO Connection Project.</w:t>
      </w:r>
      <w:r w:rsidR="00337A45" w:rsidRPr="00131953">
        <w:rPr>
          <w:color w:val="FF0000"/>
          <w:u w:val="single"/>
        </w:rPr>
        <w:t xml:space="preserve">  STCP 18</w:t>
      </w:r>
      <w:r w:rsidR="00CF29C2" w:rsidRPr="00131953">
        <w:rPr>
          <w:color w:val="FF0000"/>
          <w:u w:val="single"/>
        </w:rPr>
        <w:t>-</w:t>
      </w:r>
      <w:r w:rsidR="00337A45" w:rsidRPr="00131953">
        <w:rPr>
          <w:color w:val="FF0000"/>
          <w:u w:val="single"/>
        </w:rPr>
        <w:t xml:space="preserve">5 </w:t>
      </w:r>
      <w:r w:rsidR="006A0B18" w:rsidRPr="00131953">
        <w:rPr>
          <w:color w:val="FF0000"/>
          <w:u w:val="single"/>
        </w:rPr>
        <w:t>(</w:t>
      </w:r>
      <w:r w:rsidR="00337A45" w:rsidRPr="00131953">
        <w:rPr>
          <w:color w:val="FF0000"/>
          <w:u w:val="single"/>
        </w:rPr>
        <w:t>CATO</w:t>
      </w:r>
      <w:r w:rsidR="005D7834" w:rsidRPr="00131953">
        <w:rPr>
          <w:color w:val="FF0000"/>
          <w:u w:val="single"/>
        </w:rPr>
        <w:t>-TO</w:t>
      </w:r>
      <w:r w:rsidR="00337A45" w:rsidRPr="00131953">
        <w:rPr>
          <w:color w:val="FF0000"/>
          <w:u w:val="single"/>
        </w:rPr>
        <w:t xml:space="preserve"> Connection</w:t>
      </w:r>
      <w:r w:rsidR="005D7834" w:rsidRPr="00131953">
        <w:rPr>
          <w:color w:val="FF0000"/>
          <w:u w:val="single"/>
        </w:rPr>
        <w:t>s</w:t>
      </w:r>
      <w:r w:rsidR="006A0B18" w:rsidRPr="00131953">
        <w:rPr>
          <w:color w:val="FF0000"/>
          <w:u w:val="single"/>
        </w:rPr>
        <w:t>)</w:t>
      </w:r>
      <w:r w:rsidR="00337A45" w:rsidRPr="00131953">
        <w:rPr>
          <w:color w:val="FF0000"/>
          <w:u w:val="single"/>
        </w:rPr>
        <w:t xml:space="preserve"> </w:t>
      </w:r>
      <w:r w:rsidR="00F801F3" w:rsidRPr="00131953">
        <w:rPr>
          <w:color w:val="FF0000"/>
          <w:u w:val="single"/>
        </w:rPr>
        <w:t xml:space="preserve">defines the </w:t>
      </w:r>
      <w:r w:rsidR="00FB6A01" w:rsidRPr="00131953">
        <w:rPr>
          <w:color w:val="FF0000"/>
          <w:u w:val="single"/>
        </w:rPr>
        <w:t xml:space="preserve">connection process </w:t>
      </w:r>
      <w:r w:rsidR="002E1C05" w:rsidRPr="00131953">
        <w:rPr>
          <w:color w:val="FF0000"/>
          <w:u w:val="single"/>
        </w:rPr>
        <w:t xml:space="preserve">to </w:t>
      </w:r>
      <w:r w:rsidR="00337A45" w:rsidRPr="00131953">
        <w:rPr>
          <w:color w:val="FF0000"/>
          <w:u w:val="single"/>
        </w:rPr>
        <w:t xml:space="preserve">be followed by </w:t>
      </w:r>
      <w:r w:rsidR="00BB4FBD" w:rsidRPr="00131953">
        <w:rPr>
          <w:color w:val="FF0000"/>
          <w:u w:val="single"/>
        </w:rPr>
        <w:t>th</w:t>
      </w:r>
      <w:r w:rsidR="00CA4C13" w:rsidRPr="00131953">
        <w:rPr>
          <w:color w:val="FF0000"/>
          <w:u w:val="single"/>
        </w:rPr>
        <w:t>e</w:t>
      </w:r>
      <w:r w:rsidR="00BB4FBD" w:rsidRPr="00131953">
        <w:rPr>
          <w:color w:val="FF0000"/>
          <w:u w:val="single"/>
        </w:rPr>
        <w:t xml:space="preserve"> CATO and </w:t>
      </w:r>
      <w:r w:rsidR="00337A45" w:rsidRPr="00131953">
        <w:rPr>
          <w:color w:val="FF0000"/>
          <w:u w:val="single"/>
        </w:rPr>
        <w:t>all</w:t>
      </w:r>
      <w:r w:rsidR="00975585" w:rsidRPr="00131953">
        <w:rPr>
          <w:color w:val="FF0000"/>
          <w:u w:val="single"/>
        </w:rPr>
        <w:t xml:space="preserve"> Lead </w:t>
      </w:r>
      <w:r w:rsidR="00D85A85" w:rsidRPr="00131953">
        <w:rPr>
          <w:color w:val="FF0000"/>
          <w:u w:val="single"/>
        </w:rPr>
        <w:t>P</w:t>
      </w:r>
      <w:r w:rsidR="00337A45" w:rsidRPr="00131953">
        <w:rPr>
          <w:color w:val="FF0000"/>
          <w:u w:val="single"/>
        </w:rPr>
        <w:t>arties</w:t>
      </w:r>
      <w:r w:rsidR="004466C2" w:rsidRPr="00131953">
        <w:rPr>
          <w:color w:val="FF0000"/>
          <w:u w:val="single"/>
        </w:rPr>
        <w:t>,</w:t>
      </w:r>
      <w:r w:rsidR="001760FB" w:rsidRPr="00131953">
        <w:rPr>
          <w:color w:val="FF0000"/>
          <w:u w:val="single"/>
        </w:rPr>
        <w:t xml:space="preserve"> </w:t>
      </w:r>
      <w:ins w:id="106" w:author="Alex Aristodemou" w:date="2023-11-24T11:05:00Z">
        <w:r w:rsidR="005B0981">
          <w:rPr>
            <w:color w:val="FF0000"/>
            <w:u w:val="single"/>
          </w:rPr>
          <w:t xml:space="preserve"> </w:t>
        </w:r>
      </w:ins>
      <w:proofErr w:type="gramStart"/>
      <w:r w:rsidR="00BB4FBD" w:rsidRPr="00131953">
        <w:rPr>
          <w:color w:val="FF0000"/>
          <w:u w:val="single"/>
        </w:rPr>
        <w:t>T</w:t>
      </w:r>
      <w:r w:rsidR="001760FB" w:rsidRPr="00131953">
        <w:rPr>
          <w:color w:val="FF0000"/>
          <w:u w:val="single"/>
        </w:rPr>
        <w:t>he</w:t>
      </w:r>
      <w:proofErr w:type="gramEnd"/>
      <w:r w:rsidR="001760FB" w:rsidRPr="00131953">
        <w:rPr>
          <w:color w:val="FF0000"/>
          <w:u w:val="single"/>
        </w:rPr>
        <w:t xml:space="preserve"> </w:t>
      </w:r>
      <w:r w:rsidR="000C2675" w:rsidRPr="00131953">
        <w:rPr>
          <w:color w:val="FF0000"/>
          <w:u w:val="single"/>
        </w:rPr>
        <w:t>c</w:t>
      </w:r>
      <w:r w:rsidR="001760FB" w:rsidRPr="00131953">
        <w:rPr>
          <w:color w:val="FF0000"/>
          <w:u w:val="single"/>
        </w:rPr>
        <w:t xml:space="preserve">onnections </w:t>
      </w:r>
      <w:r w:rsidR="000C2675" w:rsidRPr="00131953">
        <w:rPr>
          <w:color w:val="FF0000"/>
          <w:u w:val="single"/>
        </w:rPr>
        <w:t>c</w:t>
      </w:r>
      <w:r w:rsidR="001760FB" w:rsidRPr="00131953">
        <w:rPr>
          <w:color w:val="FF0000"/>
          <w:u w:val="single"/>
        </w:rPr>
        <w:t xml:space="preserve">ompliance process </w:t>
      </w:r>
      <w:r w:rsidR="00C953AC" w:rsidRPr="00131953">
        <w:rPr>
          <w:color w:val="FF0000"/>
          <w:u w:val="single"/>
        </w:rPr>
        <w:t xml:space="preserve">to be followed by the CATO which leads to </w:t>
      </w:r>
      <w:r w:rsidR="00FF535A" w:rsidRPr="00131953">
        <w:rPr>
          <w:color w:val="FF0000"/>
          <w:u w:val="single"/>
        </w:rPr>
        <w:t>the issue of a Final Operational Notification is defined</w:t>
      </w:r>
      <w:r w:rsidR="001760FB" w:rsidRPr="00131953">
        <w:rPr>
          <w:color w:val="FF0000"/>
          <w:u w:val="single"/>
        </w:rPr>
        <w:t xml:space="preserve"> </w:t>
      </w:r>
      <w:r w:rsidR="00065BBD" w:rsidRPr="00131953">
        <w:rPr>
          <w:color w:val="FF0000"/>
          <w:u w:val="single"/>
        </w:rPr>
        <w:t xml:space="preserve"> </w:t>
      </w:r>
      <w:r w:rsidR="00B91507" w:rsidRPr="00131953">
        <w:rPr>
          <w:color w:val="FF0000"/>
          <w:u w:val="single"/>
        </w:rPr>
        <w:t xml:space="preserve">in </w:t>
      </w:r>
      <w:r w:rsidR="00065BBD" w:rsidRPr="00131953">
        <w:rPr>
          <w:color w:val="FF0000"/>
          <w:u w:val="single"/>
        </w:rPr>
        <w:t>STCP 19-</w:t>
      </w:r>
      <w:ins w:id="107" w:author="Gareth Stanley (ESO)" w:date="2023-08-15T15:36:00Z">
        <w:r w:rsidR="00A306AE">
          <w:t>7</w:t>
        </w:r>
      </w:ins>
    </w:p>
    <w:p w14:paraId="7DB20E3B" w14:textId="216BF067" w:rsidR="002160AE" w:rsidRDefault="002160AE" w:rsidP="000814CF">
      <w:pPr>
        <w:ind w:left="1440" w:hanging="720"/>
        <w:rPr>
          <w:ins w:id="108" w:author="Gareth Stanley (ESO)" w:date="2023-09-28T12:19:00Z"/>
        </w:rPr>
      </w:pPr>
      <w:ins w:id="109" w:author="Gareth Stanley (ESO)" w:date="2023-07-02T15:00:00Z">
        <w:r>
          <w:t>2.4.</w:t>
        </w:r>
      </w:ins>
      <w:ins w:id="110" w:author="Gareth Stanley (ESO)" w:date="2023-10-03T13:31:00Z">
        <w:r w:rsidR="00097B5E">
          <w:t>4</w:t>
        </w:r>
      </w:ins>
      <w:ins w:id="111" w:author="Gareth Stanley (ESO)" w:date="2023-07-02T15:00:00Z">
        <w:r>
          <w:tab/>
        </w:r>
      </w:ins>
      <w:ins w:id="112" w:author="Gareth Stanley (ESO)" w:date="2023-08-29T22:56:00Z">
        <w:r w:rsidR="000F2F86">
          <w:t>The</w:t>
        </w:r>
      </w:ins>
      <w:ins w:id="113" w:author="Gareth Stanley (ESO)" w:date="2023-07-02T15:00:00Z">
        <w:r>
          <w:t xml:space="preserve"> </w:t>
        </w:r>
      </w:ins>
      <w:ins w:id="114" w:author="Gareth Stanley (ESO)" w:date="2023-08-01T09:04:00Z">
        <w:r w:rsidR="00FC296E">
          <w:t>Lead</w:t>
        </w:r>
      </w:ins>
      <w:ins w:id="115" w:author="Gareth Stanley (ESO)" w:date="2023-07-02T15:00:00Z">
        <w:r>
          <w:t xml:space="preserve"> </w:t>
        </w:r>
      </w:ins>
      <w:ins w:id="116" w:author="Alex Aristodemou" w:date="2023-07-25T15:23:00Z">
        <w:r w:rsidR="00D85A85">
          <w:t>P</w:t>
        </w:r>
      </w:ins>
      <w:ins w:id="117" w:author="Gareth Stanley (ESO)" w:date="2023-07-02T15:00:00Z">
        <w:r>
          <w:t xml:space="preserve">arties shall take all reasonable steps to </w:t>
        </w:r>
      </w:ins>
      <w:ins w:id="118" w:author="Antony Johnson (ESO)" w:date="2023-08-01T12:34:00Z">
        <w:r w:rsidR="00F160EB">
          <w:t xml:space="preserve">ensure </w:t>
        </w:r>
      </w:ins>
      <w:ins w:id="119" w:author="Alex Aristodemou" w:date="2023-11-24T11:12:00Z">
        <w:r w:rsidR="00F667FE">
          <w:t xml:space="preserve">that </w:t>
        </w:r>
      </w:ins>
      <w:ins w:id="120" w:author="Gareth Stanley (ESO)" w:date="2023-07-02T15:00:00Z">
        <w:r>
          <w:t>key milestones</w:t>
        </w:r>
      </w:ins>
      <w:ins w:id="121" w:author="Alex Aristodemou" w:date="2023-11-24T11:12:00Z">
        <w:r w:rsidR="00F667FE">
          <w:t xml:space="preserve"> and</w:t>
        </w:r>
      </w:ins>
      <w:ins w:id="122" w:author="Gareth Stanley (ESO)" w:date="2023-07-02T15:02:00Z">
        <w:r>
          <w:t xml:space="preserve"> deliver</w:t>
        </w:r>
      </w:ins>
      <w:ins w:id="123" w:author="Gareth Stanley (ESO)" w:date="2023-07-02T15:03:00Z">
        <w:r>
          <w:t>y timescales</w:t>
        </w:r>
      </w:ins>
      <w:ins w:id="124" w:author="Alex Aristodemou" w:date="2023-11-24T11:12:00Z">
        <w:r w:rsidR="00F667FE">
          <w:t xml:space="preserve"> </w:t>
        </w:r>
      </w:ins>
      <w:ins w:id="125" w:author="Gareth Stanley (ESO)" w:date="2023-08-08T15:20:00Z">
        <w:r w:rsidR="00797C6A">
          <w:t>for the</w:t>
        </w:r>
      </w:ins>
      <w:ins w:id="126" w:author="Gareth Stanley (ESO)" w:date="2023-07-02T15:01:00Z">
        <w:r>
          <w:t xml:space="preserve"> completion of the CATO Connection Project</w:t>
        </w:r>
      </w:ins>
      <w:ins w:id="127" w:author="Antony Johnson (ESO)" w:date="2023-08-01T12:34:00Z">
        <w:r w:rsidR="00F160EB">
          <w:t xml:space="preserve"> are met</w:t>
        </w:r>
      </w:ins>
      <w:ins w:id="128" w:author="Gareth Stanley (ESO)" w:date="2023-07-02T15:01:00Z">
        <w:r>
          <w:t>.</w:t>
        </w:r>
      </w:ins>
      <w:ins w:id="129" w:author="Gareth Stanley (ESO)" w:date="2023-07-02T15:02:00Z">
        <w:r>
          <w:t xml:space="preserve">  </w:t>
        </w:r>
      </w:ins>
      <w:ins w:id="130" w:author="Gareth Stanley (ESO)" w:date="2023-08-08T15:20:00Z">
        <w:r w:rsidR="00316A81">
          <w:t>A</w:t>
        </w:r>
      </w:ins>
      <w:ins w:id="131" w:author="Gareth Stanley (ESO)" w:date="2023-07-02T15:02:00Z">
        <w:r>
          <w:t>djustments</w:t>
        </w:r>
      </w:ins>
      <w:ins w:id="132" w:author="Gareth Stanley (ESO)" w:date="2023-08-04T11:05:00Z">
        <w:r w:rsidR="00834837">
          <w:t xml:space="preserve"> </w:t>
        </w:r>
      </w:ins>
      <w:ins w:id="133" w:author="Gareth Stanley (ESO)" w:date="2023-07-02T15:02:00Z">
        <w:r>
          <w:t xml:space="preserve">to milestones </w:t>
        </w:r>
      </w:ins>
      <w:ins w:id="134" w:author="Gareth Stanley (ESO)" w:date="2023-07-02T15:03:00Z">
        <w:r>
          <w:t xml:space="preserve">and </w:t>
        </w:r>
      </w:ins>
      <w:ins w:id="135" w:author="Gareth Stanley (ESO)" w:date="2023-08-08T15:21:00Z">
        <w:r w:rsidR="00125F25">
          <w:t>deliverables</w:t>
        </w:r>
      </w:ins>
      <w:ins w:id="136" w:author="Gareth Stanley (ESO)" w:date="2023-07-02T15:03:00Z">
        <w:r>
          <w:t xml:space="preserve"> can be made</w:t>
        </w:r>
      </w:ins>
      <w:ins w:id="137" w:author="Gareth Stanley (ESO)" w:date="2023-08-08T15:21:00Z">
        <w:r w:rsidR="00125F25">
          <w:t>,</w:t>
        </w:r>
      </w:ins>
      <w:ins w:id="138" w:author="Gareth Stanley (ESO)" w:date="2023-07-02T15:03:00Z">
        <w:r>
          <w:t xml:space="preserve"> but </w:t>
        </w:r>
      </w:ins>
      <w:ins w:id="139" w:author="Gareth Stanley (ESO)" w:date="2023-09-27T11:05:00Z">
        <w:r w:rsidR="003A6A4D">
          <w:t xml:space="preserve">resultant </w:t>
        </w:r>
        <w:r w:rsidR="00C3425B">
          <w:t>changes to the commissioning date</w:t>
        </w:r>
      </w:ins>
      <w:ins w:id="140" w:author="Gareth Stanley (ESO)" w:date="2023-09-27T11:06:00Z">
        <w:r w:rsidR="00C3425B">
          <w:t xml:space="preserve"> </w:t>
        </w:r>
      </w:ins>
      <w:ins w:id="141" w:author="Gareth Stanley (ESO)" w:date="2023-07-02T15:03:00Z">
        <w:r>
          <w:t xml:space="preserve">shall be </w:t>
        </w:r>
      </w:ins>
      <w:ins w:id="142" w:author="Gareth Stanley (ESO)" w:date="2023-07-02T15:04:00Z">
        <w:r>
          <w:t>reported to the Authority</w:t>
        </w:r>
      </w:ins>
      <w:ins w:id="143" w:author="Gareth Stanley (ESO)" w:date="2023-07-31T16:57:00Z">
        <w:r w:rsidR="00065BBD">
          <w:t xml:space="preserve"> by </w:t>
        </w:r>
      </w:ins>
      <w:ins w:id="144" w:author="Antony Johnson (ESO)" w:date="2023-08-01T12:34:00Z">
        <w:r w:rsidR="00F160EB">
          <w:t>T</w:t>
        </w:r>
      </w:ins>
      <w:ins w:id="145" w:author="Gareth Stanley (ESO)" w:date="2023-07-31T16:57:00Z">
        <w:r w:rsidR="00065BBD">
          <w:t>he Company</w:t>
        </w:r>
      </w:ins>
      <w:ins w:id="146" w:author="Gareth Stanley (ESO)" w:date="2023-07-02T15:04:00Z">
        <w:r>
          <w:t xml:space="preserve"> with</w:t>
        </w:r>
      </w:ins>
      <w:ins w:id="147" w:author="Gareth Stanley (ESO)" w:date="2023-07-31T16:57:00Z">
        <w:r w:rsidR="007A05CB">
          <w:t xml:space="preserve"> the</w:t>
        </w:r>
      </w:ins>
      <w:ins w:id="148" w:author="Gareth Stanley (ESO)" w:date="2023-07-02T15:04:00Z">
        <w:r>
          <w:t xml:space="preserve"> accompanying justification</w:t>
        </w:r>
      </w:ins>
      <w:ins w:id="149" w:author="Gareth Stanley (ESO)" w:date="2023-07-31T16:58:00Z">
        <w:r w:rsidR="007A05CB">
          <w:t xml:space="preserve"> provided by the </w:t>
        </w:r>
      </w:ins>
      <w:ins w:id="150" w:author="Gareth Stanley (ESO)" w:date="2023-10-05T11:38:00Z">
        <w:r w:rsidR="00E30347">
          <w:t xml:space="preserve">Lead </w:t>
        </w:r>
      </w:ins>
      <w:ins w:id="151" w:author="Gareth Stanley (ESO)" w:date="2023-07-31T16:58:00Z">
        <w:r w:rsidR="007A05CB">
          <w:t xml:space="preserve">Party requesting the </w:t>
        </w:r>
        <w:r w:rsidR="00376D49">
          <w:t>adjustment</w:t>
        </w:r>
      </w:ins>
      <w:ins w:id="152" w:author="Gareth Stanley (ESO)" w:date="2023-07-02T15:04:00Z">
        <w:r>
          <w:t>.</w:t>
        </w:r>
      </w:ins>
    </w:p>
    <w:bookmarkEnd w:id="6"/>
    <w:p w14:paraId="4C244C72" w14:textId="4EF9E1E1" w:rsidR="00930CAF" w:rsidRPr="00AF5520" w:rsidRDefault="00930CAF">
      <w:pPr>
        <w:ind w:left="720" w:hanging="720"/>
        <w:outlineLvl w:val="0"/>
        <w:rPr>
          <w:b/>
        </w:rPr>
      </w:pPr>
      <w:r w:rsidRPr="00AF5520">
        <w:t>2.</w:t>
      </w:r>
      <w:ins w:id="153" w:author="Stephen Baker" w:date="2023-08-25T13:28:00Z">
        <w:r w:rsidR="00801BCC">
          <w:t>5</w:t>
        </w:r>
      </w:ins>
      <w:r w:rsidRPr="00AF5520">
        <w:tab/>
      </w:r>
      <w:r w:rsidRPr="00AF5520">
        <w:rPr>
          <w:b/>
        </w:rPr>
        <w:t xml:space="preserve">Changes to Transmission Investment Plans </w:t>
      </w:r>
    </w:p>
    <w:p w14:paraId="27958436" w14:textId="30FB2D10" w:rsidR="00930CAF" w:rsidRPr="00AF5520" w:rsidRDefault="00930CAF">
      <w:pPr>
        <w:ind w:left="1440" w:hanging="720"/>
      </w:pPr>
      <w:bookmarkStart w:id="154" w:name="_Ref64197161"/>
      <w:r w:rsidRPr="00AF5520">
        <w:t>2.</w:t>
      </w:r>
      <w:ins w:id="155" w:author="Stephen Baker" w:date="2023-08-25T13:28:00Z">
        <w:r w:rsidR="00801BCC">
          <w:t>5</w:t>
        </w:r>
      </w:ins>
      <w:r w:rsidRPr="00AF5520">
        <w:t>.1</w:t>
      </w:r>
      <w:r w:rsidRPr="00AF5520">
        <w:tab/>
        <w:t xml:space="preserve">For the avoidance of doubt, a Transmission Owner may change any part of its Transmission Investment Plan(s) at any time, provided that the Party making such </w:t>
      </w:r>
      <w:r w:rsidRPr="00AF5520">
        <w:lastRenderedPageBreak/>
        <w:t xml:space="preserve">change provides an updated version of its Transmission Investment Plan to other relevant Parties in accordance with sub-paragraphs 2.1.3 or 2.1.6.  </w:t>
      </w:r>
    </w:p>
    <w:p w14:paraId="2DFDDA71" w14:textId="303F2C74" w:rsidR="00930CAF" w:rsidRPr="00AF5520" w:rsidRDefault="00930CAF">
      <w:pPr>
        <w:ind w:left="1440" w:hanging="720"/>
      </w:pPr>
      <w:r w:rsidRPr="00AF5520">
        <w:t>2.</w:t>
      </w:r>
      <w:ins w:id="156" w:author="Stephen Baker" w:date="2023-08-25T13:28:00Z">
        <w:r w:rsidR="00801BCC">
          <w:t>5</w:t>
        </w:r>
      </w:ins>
      <w:r w:rsidRPr="00AF5520">
        <w:t>.2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7EB1FE2F" w14:textId="1E5BF099" w:rsidR="00930CAF" w:rsidRPr="00AF5520" w:rsidRDefault="00930CAF">
      <w:pPr>
        <w:ind w:left="2160" w:hanging="720"/>
      </w:pPr>
      <w:r w:rsidRPr="00AF5520">
        <w:t>2.</w:t>
      </w:r>
      <w:ins w:id="157" w:author="Stephen Baker" w:date="2023-08-25T13:28:00Z">
        <w:r w:rsidR="00801BCC">
          <w:t>5</w:t>
        </w:r>
      </w:ins>
      <w:r w:rsidRPr="00AF5520">
        <w:t>.2.1</w:t>
      </w:r>
      <w:r w:rsidRPr="00AF5520">
        <w:tab/>
        <w:t>contain a description of the requested change (in reasonable but not excessive detail) and the reason for the Planning Request</w:t>
      </w:r>
      <w:bookmarkEnd w:id="154"/>
      <w:r w:rsidRPr="00AF5520">
        <w:t>; and</w:t>
      </w:r>
    </w:p>
    <w:p w14:paraId="0D7148D0" w14:textId="265653D4" w:rsidR="00930CAF" w:rsidRPr="00AF5520" w:rsidRDefault="00930CAF">
      <w:pPr>
        <w:ind w:left="2160" w:hanging="720"/>
      </w:pPr>
      <w:r w:rsidRPr="00AF5520">
        <w:t>2.</w:t>
      </w:r>
      <w:ins w:id="158" w:author="Stephen Baker" w:date="2023-08-25T13:28:00Z">
        <w:r w:rsidR="00801BCC">
          <w:t>5</w:t>
        </w:r>
      </w:ins>
      <w:r w:rsidRPr="00AF5520">
        <w:t>.2.2</w:t>
      </w:r>
      <w:r w:rsidRPr="00AF5520">
        <w:tab/>
        <w:t>be submitted as soon as reasonably practicable after the Party submitting the Planning Request becomes aware of the need for such change.</w:t>
      </w:r>
    </w:p>
    <w:p w14:paraId="4E03113A" w14:textId="59C08310" w:rsidR="00930CAF" w:rsidRPr="00AF5520" w:rsidRDefault="00930CAF">
      <w:pPr>
        <w:ind w:left="1440" w:hanging="720"/>
      </w:pPr>
      <w:bookmarkStart w:id="159" w:name="_Ref64196760"/>
      <w:r w:rsidRPr="00AF5520">
        <w:t>2.</w:t>
      </w:r>
      <w:ins w:id="160" w:author="Stephen Baker" w:date="2023-08-25T13:29:00Z">
        <w:r w:rsidR="00801BCC">
          <w:t>5</w:t>
        </w:r>
      </w:ins>
      <w:r w:rsidRPr="00AF5520">
        <w:t>.3</w:t>
      </w:r>
      <w:r w:rsidRPr="00AF5520">
        <w:tab/>
        <w:t xml:space="preserve">A Party which receives a Planning Request under sub-paragraph 2.4.2 shall notify the Party which submitted such Planning Request </w:t>
      </w:r>
      <w:proofErr w:type="gramStart"/>
      <w:r w:rsidRPr="00AF5520">
        <w:t>whether or not</w:t>
      </w:r>
      <w:proofErr w:type="gramEnd"/>
      <w:r w:rsidRPr="00AF5520">
        <w:t xml:space="preserve"> and, where relevant, how it intends to accommodate the Planning Request and shall, as soon as reasonably practicable, update its Transmission Investment Plan(s) accordingly.</w:t>
      </w:r>
      <w:bookmarkStart w:id="161" w:name="_Ref64260805"/>
      <w:bookmarkEnd w:id="159"/>
      <w:r w:rsidRPr="00AF5520">
        <w:t xml:space="preserve">  </w:t>
      </w:r>
    </w:p>
    <w:p w14:paraId="66B8CAB7" w14:textId="299CAA4E" w:rsidR="00930CAF" w:rsidRPr="00AF5520" w:rsidRDefault="00930CAF">
      <w:pPr>
        <w:ind w:left="1440" w:hanging="720"/>
      </w:pPr>
      <w:r w:rsidRPr="00AF5520">
        <w:t>2.</w:t>
      </w:r>
      <w:ins w:id="162" w:author="Stephen Baker" w:date="2023-08-25T13:29:00Z">
        <w:r w:rsidR="00801BCC">
          <w:t>5</w:t>
        </w:r>
      </w:ins>
      <w:r w:rsidRPr="00AF5520">
        <w:t>.4</w:t>
      </w:r>
      <w:r w:rsidRPr="00AF5520">
        <w:tab/>
        <w:t>A Party may refer to the Authority as a Dispute in accordance with Section H, paragraph 4.1:</w:t>
      </w:r>
    </w:p>
    <w:p w14:paraId="5A45B6DB" w14:textId="663A81A0" w:rsidR="00930CAF" w:rsidRPr="00AF5520" w:rsidRDefault="00930CAF">
      <w:pPr>
        <w:ind w:left="2160" w:hanging="720"/>
      </w:pPr>
      <w:r w:rsidRPr="00AF5520">
        <w:t>2.</w:t>
      </w:r>
      <w:ins w:id="163" w:author="Stephen Baker" w:date="2023-08-25T13:29:00Z">
        <w:r w:rsidR="00801BCC">
          <w:t>5</w:t>
        </w:r>
      </w:ins>
      <w:r w:rsidRPr="00AF5520">
        <w:t>.4.1</w:t>
      </w:r>
      <w:r w:rsidRPr="00AF5520">
        <w:tab/>
        <w:t xml:space="preserve">any notice issued under sub-paragraph 2.4.3 in response to a Planning Request; or </w:t>
      </w:r>
    </w:p>
    <w:p w14:paraId="3F84CA5F" w14:textId="1B88203B" w:rsidR="00930CAF" w:rsidRPr="00AF5520" w:rsidRDefault="00930CAF">
      <w:pPr>
        <w:ind w:left="2160" w:hanging="720"/>
      </w:pPr>
      <w:r w:rsidRPr="00AF5520">
        <w:t>2.</w:t>
      </w:r>
      <w:ins w:id="164" w:author="Stephen Baker" w:date="2023-08-25T13:29:00Z">
        <w:r w:rsidR="00801BCC">
          <w:t>5</w:t>
        </w:r>
      </w:ins>
      <w:r w:rsidRPr="00AF5520">
        <w:t>.4.2</w:t>
      </w:r>
      <w:r w:rsidRPr="00AF5520">
        <w:tab/>
        <w:t xml:space="preserve">any failure by a Party to respond to a Planning Request within a reasonable </w:t>
      </w:r>
      <w:proofErr w:type="gramStart"/>
      <w:r w:rsidRPr="00AF5520">
        <w:t>period of time</w:t>
      </w:r>
      <w:proofErr w:type="gramEnd"/>
      <w:r w:rsidRPr="00AF5520">
        <w:t xml:space="preserve">, taking into account the nature, complexity and urgency of the Planning Request. </w:t>
      </w:r>
    </w:p>
    <w:p w14:paraId="64547E0B" w14:textId="77CC30D9" w:rsidR="00930CAF" w:rsidRPr="00AF5520" w:rsidRDefault="00930CAF">
      <w:pPr>
        <w:ind w:left="1440" w:hanging="720"/>
      </w:pPr>
      <w:r w:rsidRPr="00AF5520">
        <w:t>2.</w:t>
      </w:r>
      <w:ins w:id="165" w:author="Stephen Baker" w:date="2023-08-25T13:29:00Z">
        <w:r w:rsidR="00801BCC">
          <w:t>5</w:t>
        </w:r>
      </w:ins>
      <w:r w:rsidRPr="00AF5520">
        <w:t>.5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18745C8B" w14:textId="00ECB74A" w:rsidR="00930CAF" w:rsidRPr="00AF5520" w:rsidRDefault="00930CAF">
      <w:pPr>
        <w:ind w:left="720" w:hanging="720"/>
        <w:rPr>
          <w:b/>
        </w:rPr>
      </w:pPr>
      <w:r w:rsidRPr="00AF5520">
        <w:t>2.</w:t>
      </w:r>
      <w:ins w:id="166" w:author="Stephen Baker" w:date="2023-08-25T13:29:00Z">
        <w:r w:rsidR="00801BCC">
          <w:t>6</w:t>
        </w:r>
      </w:ins>
      <w:r w:rsidRPr="00AF5520">
        <w:tab/>
      </w:r>
      <w:r w:rsidRPr="00AF5520">
        <w:rPr>
          <w:b/>
        </w:rPr>
        <w:t>Arrangements with Users concerning Modifications (including Replacement of Assets</w:t>
      </w:r>
      <w:bookmarkStart w:id="167" w:name="_Ref62873350"/>
      <w:bookmarkEnd w:id="161"/>
      <w:r w:rsidRPr="00AF5520">
        <w:rPr>
          <w:b/>
        </w:rPr>
        <w:t>)</w:t>
      </w:r>
      <w:r w:rsidRPr="00AF5520">
        <w:rPr>
          <w:rStyle w:val="FootnoteReference"/>
        </w:rPr>
        <w:t xml:space="preserve"> </w:t>
      </w:r>
    </w:p>
    <w:p w14:paraId="430EED3A" w14:textId="5CEE1500" w:rsidR="00930CAF" w:rsidRPr="00AF5520" w:rsidRDefault="00930CAF">
      <w:pPr>
        <w:ind w:left="1440" w:hanging="720"/>
      </w:pPr>
      <w:r w:rsidRPr="00AF5520">
        <w:t>2.</w:t>
      </w:r>
      <w:ins w:id="168" w:author="Stephen Baker" w:date="2023-08-25T13:29:00Z">
        <w:r w:rsidR="00801BCC">
          <w:t>6</w:t>
        </w:r>
      </w:ins>
      <w:r w:rsidRPr="00AF5520">
        <w:t>.1</w:t>
      </w:r>
      <w:r w:rsidRPr="00AF5520">
        <w:tab/>
      </w:r>
      <w:r w:rsidR="00FE2FC1">
        <w:t>The Company</w:t>
      </w:r>
      <w:r w:rsidRPr="00AF5520">
        <w:t xml:space="preserve"> shall identify those Planned Works of each Transmission Owner which will require arrangements to be made between </w:t>
      </w:r>
      <w:r w:rsidR="008F0249">
        <w:t>The Company</w:t>
      </w:r>
      <w:r w:rsidRPr="00AF5520">
        <w:t xml:space="preserve"> and Users in relation to a Modification (including, for the avoidance of doubt, any Replacement of Assets) and, </w:t>
      </w:r>
      <w:proofErr w:type="gramStart"/>
      <w:r w:rsidRPr="00AF5520">
        <w:t>taking into account</w:t>
      </w:r>
      <w:proofErr w:type="gramEnd"/>
      <w:r w:rsidRPr="00AF5520">
        <w:t xml:space="preserve"> the point in time at which </w:t>
      </w:r>
      <w:r w:rsidR="008F0249">
        <w:t>The Company</w:t>
      </w:r>
      <w:r w:rsidRPr="00AF5520">
        <w:t xml:space="preserve"> was first made aware of Planned Works, </w:t>
      </w:r>
      <w:r w:rsidRPr="00374F5B">
        <w:t>shall:</w:t>
      </w:r>
    </w:p>
    <w:p w14:paraId="2EAFB4C5" w14:textId="77BA4660" w:rsidR="00930CAF" w:rsidRPr="00AF5520" w:rsidRDefault="00930CAF">
      <w:pPr>
        <w:ind w:left="2220" w:hanging="780"/>
      </w:pPr>
      <w:r w:rsidRPr="00AF5520">
        <w:t>2.</w:t>
      </w:r>
      <w:ins w:id="169" w:author="Stephen Baker" w:date="2023-08-25T13:29:00Z">
        <w:r w:rsidR="00801BCC">
          <w:t>6</w:t>
        </w:r>
      </w:ins>
      <w:r w:rsidRPr="00AF5520">
        <w:t>.1.1</w:t>
      </w:r>
      <w:r w:rsidRPr="00AF5520">
        <w:tab/>
        <w:t>take all reasonably practicable steps to make such arrangements within the time required to enable such Transmission Owner to undertake the Planned Works in accordance with its Transmission Investment Plan;</w:t>
      </w:r>
      <w:bookmarkEnd w:id="167"/>
      <w:r w:rsidRPr="00AF5520">
        <w:t xml:space="preserve"> and</w:t>
      </w:r>
    </w:p>
    <w:p w14:paraId="25B6B638" w14:textId="7466D97A" w:rsidR="00930CAF" w:rsidRPr="00AF5520" w:rsidRDefault="00930CAF">
      <w:pPr>
        <w:ind w:left="2220" w:hanging="780"/>
      </w:pPr>
      <w:r w:rsidRPr="00AF5520">
        <w:lastRenderedPageBreak/>
        <w:t>2.</w:t>
      </w:r>
      <w:ins w:id="170" w:author="Stephen Baker" w:date="2023-08-25T13:29:00Z">
        <w:r w:rsidR="00801BCC">
          <w:t>6</w:t>
        </w:r>
      </w:ins>
      <w:r w:rsidRPr="00AF5520">
        <w:t>.1.2</w:t>
      </w:r>
      <w:r w:rsidRPr="00AF5520">
        <w:tab/>
        <w:t xml:space="preserve">promptly notify such Transmission Owner of any such Modification and keep it informed of </w:t>
      </w:r>
      <w:r w:rsidR="00683C93">
        <w:t>The Company</w:t>
      </w:r>
      <w:r w:rsidRPr="00AF5520">
        <w:t xml:space="preserve">'s progress in making such arrangements (including, without limitation, notifying it of any determination by the Authority in relation to a dispute between </w:t>
      </w:r>
      <w:r w:rsidR="00683C93">
        <w:t>The Company</w:t>
      </w:r>
      <w:r w:rsidRPr="00AF5520">
        <w:t xml:space="preserve"> and a User which is relevant to such Planned Works). </w:t>
      </w:r>
    </w:p>
    <w:p w14:paraId="6D795536" w14:textId="603E8D84" w:rsidR="00930CAF" w:rsidRPr="00AF5520" w:rsidRDefault="00930CAF">
      <w:pPr>
        <w:ind w:left="1500" w:hanging="780"/>
      </w:pPr>
      <w:r w:rsidRPr="00AF5520">
        <w:t>2.</w:t>
      </w:r>
      <w:ins w:id="171" w:author="Stephen Baker" w:date="2023-08-25T13:29:00Z">
        <w:r w:rsidR="00801BCC">
          <w:t>6</w:t>
        </w:r>
      </w:ins>
      <w:r w:rsidRPr="00AF5520">
        <w:t xml:space="preserve">.2 </w:t>
      </w:r>
      <w:r w:rsidRPr="00AF5520">
        <w:tab/>
        <w:t xml:space="preserve">Subject to sub-paragraph 2.5.5, where </w:t>
      </w:r>
      <w:r w:rsidR="00683C93">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62C6F4C6" w14:textId="5C30124F" w:rsidR="00930CAF" w:rsidRPr="00AF5520" w:rsidRDefault="00930CAF">
      <w:pPr>
        <w:ind w:left="1440" w:hanging="720"/>
      </w:pPr>
      <w:r w:rsidRPr="00AF5520">
        <w:t>2.</w:t>
      </w:r>
      <w:ins w:id="172" w:author="Stephen Baker" w:date="2023-08-25T13:30:00Z">
        <w:r w:rsidR="00B2760D">
          <w:t>6</w:t>
        </w:r>
      </w:ins>
      <w:r w:rsidRPr="00AF5520">
        <w:t>.3</w:t>
      </w:r>
      <w:r w:rsidRPr="00AF5520">
        <w:tab/>
        <w:t xml:space="preserve">Each Transmission Owner shall comply with any reasonable request from </w:t>
      </w:r>
      <w:r w:rsidR="00683C93">
        <w:t>The Company</w:t>
      </w:r>
      <w:r w:rsidRPr="00AF5520">
        <w:t xml:space="preserve"> for such assistance or further information as </w:t>
      </w:r>
      <w:r w:rsidR="00683C93">
        <w:t>The Company</w:t>
      </w:r>
      <w:r w:rsidRPr="00AF5520">
        <w:t xml:space="preserve"> requires in connection with identifying or </w:t>
      </w:r>
      <w:proofErr w:type="gramStart"/>
      <w:r w:rsidRPr="00AF5520">
        <w:t>making arrangements</w:t>
      </w:r>
      <w:proofErr w:type="gramEnd"/>
      <w:r w:rsidRPr="00AF5520">
        <w:t xml:space="preserve"> with Users pursuant to 2.5.1. </w:t>
      </w:r>
    </w:p>
    <w:p w14:paraId="05A92906" w14:textId="4B397E7D" w:rsidR="00930CAF" w:rsidRPr="00AF5520" w:rsidRDefault="00930CAF">
      <w:pPr>
        <w:ind w:left="1440" w:hanging="720"/>
      </w:pPr>
      <w:r w:rsidRPr="00AF5520">
        <w:t>2.</w:t>
      </w:r>
      <w:ins w:id="173" w:author="Stephen Baker" w:date="2023-08-25T13:30:00Z">
        <w:r w:rsidR="00B2760D">
          <w:t>6</w:t>
        </w:r>
      </w:ins>
      <w:r w:rsidRPr="00AF5520">
        <w:t>.4</w:t>
      </w:r>
      <w:r w:rsidRPr="00AF5520">
        <w:tab/>
        <w:t xml:space="preserve">For the avoidance of doubt, and subject to sub-paragraph 2.5.5, a Transmission Owner shall not undertake any Modification unless and until </w:t>
      </w:r>
      <w:r w:rsidR="00683C93">
        <w:t>The Company</w:t>
      </w:r>
      <w:r w:rsidRPr="00AF5520">
        <w:t xml:space="preserve"> has notified such Transmission Owner that </w:t>
      </w:r>
      <w:r w:rsidR="00683C93">
        <w:t>The Company</w:t>
      </w:r>
      <w:r w:rsidRPr="00AF5520">
        <w:t xml:space="preserve"> has either agreed such Modification with the affected User or that any dispute between </w:t>
      </w:r>
      <w:r w:rsidR="00683C93">
        <w:t>The Company</w:t>
      </w:r>
      <w:r w:rsidRPr="00AF5520">
        <w:t xml:space="preserve"> and the User in relation to such Modification has been determined by the Authority pursuant to the CUSC. </w:t>
      </w:r>
    </w:p>
    <w:p w14:paraId="45977D88" w14:textId="03DEF453" w:rsidR="00930CAF" w:rsidRPr="00AF5520" w:rsidRDefault="00930CAF">
      <w:pPr>
        <w:ind w:left="1440" w:hanging="720"/>
      </w:pPr>
      <w:bookmarkStart w:id="174" w:name="_Ref64260233"/>
      <w:r w:rsidRPr="00AF5520">
        <w:t>2.</w:t>
      </w:r>
      <w:ins w:id="175" w:author="Stephen Baker" w:date="2023-08-25T13:30:00Z">
        <w:r w:rsidR="00B2760D">
          <w:t>6</w:t>
        </w:r>
      </w:ins>
      <w:r w:rsidRPr="00AF5520">
        <w:t>.5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683C93">
        <w:t>The Company</w:t>
      </w:r>
      <w:r w:rsidRPr="00AF5520">
        <w:t xml:space="preserve"> as far as reasonably practicable but shall be entitled to replace such Transmission Connection Asset.</w:t>
      </w:r>
      <w:bookmarkEnd w:id="174"/>
    </w:p>
    <w:p w14:paraId="5FB7A6A4" w14:textId="09C7342A" w:rsidR="00930CAF" w:rsidRPr="00AF5520" w:rsidRDefault="00930CAF">
      <w:pPr>
        <w:rPr>
          <w:b/>
        </w:rPr>
      </w:pPr>
      <w:r w:rsidRPr="00AF5520">
        <w:t>2.</w:t>
      </w:r>
      <w:ins w:id="176" w:author="Stephen Baker" w:date="2023-08-25T13:30:00Z">
        <w:r w:rsidR="00B2760D">
          <w:t>7</w:t>
        </w:r>
      </w:ins>
      <w:r w:rsidRPr="00AF5520">
        <w:tab/>
      </w:r>
      <w:r w:rsidRPr="00AF5520">
        <w:rPr>
          <w:b/>
        </w:rPr>
        <w:t>Connection Site Specification</w:t>
      </w:r>
    </w:p>
    <w:p w14:paraId="2380D26C" w14:textId="122141C8" w:rsidR="00930CAF" w:rsidRPr="00AF5520" w:rsidRDefault="00930CAF">
      <w:pPr>
        <w:ind w:left="1440" w:hanging="720"/>
      </w:pPr>
      <w:r w:rsidRPr="00AF5520">
        <w:t>2.</w:t>
      </w:r>
      <w:r w:rsidR="00B2760D">
        <w:t>7</w:t>
      </w:r>
      <w:r w:rsidRPr="00AF5520">
        <w:t>.1</w:t>
      </w:r>
      <w:r w:rsidRPr="00AF5520">
        <w:tab/>
        <w:t xml:space="preserve">Each Transmission Owner shall have and maintain, </w:t>
      </w:r>
      <w:proofErr w:type="gramStart"/>
      <w:r w:rsidRPr="00AF5520">
        <w:t>at all times</w:t>
      </w:r>
      <w:proofErr w:type="gramEnd"/>
      <w:r w:rsidRPr="00AF5520">
        <w:t>, a specification ("</w:t>
      </w:r>
      <w:r w:rsidRPr="00AF5520">
        <w:rPr>
          <w:b/>
        </w:rPr>
        <w:t>Connection Site Specification</w:t>
      </w:r>
      <w:r w:rsidRPr="00AF5520">
        <w:t>") which sets out the following information in relation to each Connection Site located on its Transmission System:</w:t>
      </w:r>
    </w:p>
    <w:p w14:paraId="201541D8" w14:textId="20E541A4" w:rsidR="00930CAF" w:rsidRPr="00AF5520" w:rsidRDefault="00930CAF">
      <w:pPr>
        <w:ind w:left="2160" w:hanging="720"/>
      </w:pPr>
      <w:r w:rsidRPr="00AF5520">
        <w:t>2.</w:t>
      </w:r>
      <w:r w:rsidR="00B2760D">
        <w:t>7</w:t>
      </w:r>
      <w:r w:rsidRPr="00AF5520">
        <w:t>.1.1</w:t>
      </w:r>
      <w:r w:rsidRPr="00AF5520">
        <w:tab/>
        <w:t>a description of the Transmission Connection Assets at the Connection Site and a clear identification of the boundary between Transmission Connection Assets and User Equipment;</w:t>
      </w:r>
    </w:p>
    <w:p w14:paraId="6A8BAF51" w14:textId="1613FBF5" w:rsidR="00930CAF" w:rsidRPr="00AF5520" w:rsidRDefault="00930CAF">
      <w:pPr>
        <w:ind w:left="2160" w:hanging="720"/>
      </w:pPr>
      <w:r w:rsidRPr="00AF5520">
        <w:t>2.</w:t>
      </w:r>
      <w:r w:rsidR="00B2760D">
        <w:t>7</w:t>
      </w:r>
      <w:r w:rsidRPr="00AF5520">
        <w:t>.1.2</w:t>
      </w:r>
      <w:r w:rsidRPr="00AF5520">
        <w:tab/>
        <w:t xml:space="preserve">any information reasonably requested by </w:t>
      </w:r>
      <w:r w:rsidR="00683C93">
        <w:t>The Company</w:t>
      </w:r>
      <w:r w:rsidRPr="00AF5520">
        <w:t xml:space="preserve"> </w:t>
      </w:r>
      <w:proofErr w:type="gramStart"/>
      <w:r w:rsidRPr="00AF5520">
        <w:t>in order to</w:t>
      </w:r>
      <w:proofErr w:type="gramEnd"/>
      <w:r w:rsidRPr="00AF5520">
        <w:t xml:space="preserve"> enable </w:t>
      </w:r>
      <w:r w:rsidR="00683C93">
        <w:t>The Company</w:t>
      </w:r>
      <w:r w:rsidRPr="00AF5520">
        <w:t xml:space="preserve"> to settle or amend its bilateral agreement with such User in respect of the Connection Site;</w:t>
      </w:r>
    </w:p>
    <w:p w14:paraId="0BD1AAF1" w14:textId="17B5B581" w:rsidR="00930CAF" w:rsidRPr="00AF5520" w:rsidRDefault="00930CAF">
      <w:pPr>
        <w:ind w:left="2160" w:hanging="720"/>
      </w:pPr>
      <w:r w:rsidRPr="00AF5520">
        <w:t>2.</w:t>
      </w:r>
      <w:r w:rsidR="00B2760D">
        <w:t>7</w:t>
      </w:r>
      <w:r w:rsidRPr="00AF5520">
        <w:t>.1.3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0597A457" w14:textId="3100E4FD" w:rsidR="009C3427" w:rsidRPr="00AF5520" w:rsidRDefault="009C3427" w:rsidP="009C3427">
      <w:pPr>
        <w:ind w:left="1440" w:hanging="720"/>
      </w:pPr>
      <w:r w:rsidRPr="00AF5520">
        <w:lastRenderedPageBreak/>
        <w:t>2.</w:t>
      </w:r>
      <w:r w:rsidR="00C000D7">
        <w:t>7</w:t>
      </w:r>
      <w:r w:rsidRPr="00AF5520">
        <w:t>.2</w:t>
      </w:r>
      <w:r w:rsidRPr="00AF5520">
        <w:tab/>
        <w:t xml:space="preserve">Each Transmission Owner shall submit to </w:t>
      </w:r>
      <w:r w:rsidR="008D6C27" w:rsidRPr="00AF5520">
        <w:t>NGESO</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5884758" w14:textId="0A5D908F" w:rsidR="00B33A64" w:rsidRPr="00AF5520" w:rsidRDefault="00B33A64" w:rsidP="00B33A64">
      <w:pPr>
        <w:ind w:left="1440" w:hanging="720"/>
      </w:pPr>
      <w:r w:rsidRPr="00AF5520">
        <w:t>2.</w:t>
      </w:r>
      <w:r w:rsidR="00C000D7">
        <w:t>7</w:t>
      </w:r>
      <w:r w:rsidRPr="00AF5520">
        <w:t>.3</w:t>
      </w:r>
      <w:r w:rsidRPr="00AF5520">
        <w:tab/>
        <w:t xml:space="preserve">A dispute in relation to any change made to the Connection Site Specification by a Transmission Owner, or the reasonableness of a request for information made by </w:t>
      </w:r>
      <w:r w:rsidR="00683C93">
        <w:t>The Company</w:t>
      </w:r>
      <w:r w:rsidRPr="00AF5520">
        <w:t xml:space="preserve"> pursuant to sub-paragraph 2.6.1.2, may be referred as a Dispute to the Authority pursuant to Section H, paragraph 4.1. </w:t>
      </w:r>
    </w:p>
    <w:p w14:paraId="7825B51C" w14:textId="427F7ED6" w:rsidR="00B33A64" w:rsidRPr="00AF5520" w:rsidRDefault="00B33A64" w:rsidP="00B33A64">
      <w:pPr>
        <w:ind w:left="1440" w:hanging="720"/>
      </w:pPr>
      <w:r w:rsidRPr="00AF5520">
        <w:t>2.</w:t>
      </w:r>
      <w:r w:rsidR="00C000D7">
        <w:t>7</w:t>
      </w:r>
      <w:r w:rsidRPr="00AF5520">
        <w:t>.4</w:t>
      </w:r>
      <w:r w:rsidRPr="00AF5520">
        <w:tab/>
        <w:t>Each Connection Site Specification shall be as proposed by the relevant Transmission Owner, subject to the subsequent determination of any Dispute referred to the Authority pursuant to sub-paragraph 2.6.3.</w:t>
      </w:r>
    </w:p>
    <w:p w14:paraId="59A1F193" w14:textId="3031BD1F" w:rsidR="00B22143" w:rsidRPr="00AF5520" w:rsidRDefault="00B22143" w:rsidP="00B22143">
      <w:pPr>
        <w:rPr>
          <w:b/>
        </w:rPr>
      </w:pPr>
      <w:r w:rsidRPr="00AF5520">
        <w:t>2.</w:t>
      </w:r>
      <w:r w:rsidR="00C000D7">
        <w:t>8</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34BD7EBA" w14:textId="7F311EE2" w:rsidR="00CC792E" w:rsidRPr="00AF5520" w:rsidRDefault="00B22143" w:rsidP="00B33A64">
      <w:pPr>
        <w:ind w:left="1440" w:hanging="720"/>
      </w:pPr>
      <w:r w:rsidRPr="00AF5520">
        <w:t>2.</w:t>
      </w:r>
      <w:r w:rsidR="00C000D7">
        <w:t>8</w:t>
      </w:r>
      <w:r w:rsidRPr="00AF5520">
        <w:t>.1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w:t>
      </w:r>
      <w:proofErr w:type="gramStart"/>
      <w:r w:rsidRPr="00AF5520">
        <w:t>at all times</w:t>
      </w:r>
      <w:proofErr w:type="gramEnd"/>
      <w:r w:rsidRPr="00AF5520">
        <w:t>,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4B375BE" w14:textId="1A7AAF07" w:rsidR="00B22143" w:rsidRPr="00AF5520" w:rsidRDefault="00CC792E" w:rsidP="00CC792E">
      <w:pPr>
        <w:ind w:left="2160" w:hanging="720"/>
      </w:pPr>
      <w:r w:rsidRPr="00AF5520">
        <w:t>2.</w:t>
      </w:r>
      <w:r w:rsidR="00C000D7">
        <w:t>8</w:t>
      </w:r>
      <w:r w:rsidRPr="00AF5520">
        <w:t>.1.1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53B8E180" w14:textId="6F995ACF" w:rsidR="00CC792E" w:rsidRPr="00AF5520" w:rsidRDefault="00CC792E" w:rsidP="00CC792E">
      <w:pPr>
        <w:ind w:left="2160" w:hanging="720"/>
      </w:pPr>
      <w:r w:rsidRPr="00AF5520">
        <w:t>2.</w:t>
      </w:r>
      <w:r w:rsidR="00C000D7">
        <w:t>8</w:t>
      </w:r>
      <w:r w:rsidRPr="00AF5520">
        <w:t>.1.2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6AFBF6B" w14:textId="693DAB09" w:rsidR="00B22143" w:rsidRPr="00AF5520" w:rsidRDefault="007A3214" w:rsidP="00B22143">
      <w:pPr>
        <w:ind w:left="1440" w:hanging="720"/>
      </w:pPr>
      <w:r w:rsidRPr="00AF5520">
        <w:t>2.</w:t>
      </w:r>
      <w:r w:rsidR="00C000D7">
        <w:t>8</w:t>
      </w:r>
      <w:r w:rsidRPr="00AF5520">
        <w:t>.2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4F4F567E" w14:textId="7DD77193" w:rsidR="00216AAD" w:rsidRPr="00AF5520" w:rsidRDefault="00216AAD" w:rsidP="00216AAD">
      <w:pPr>
        <w:ind w:left="1440" w:hanging="720"/>
      </w:pPr>
      <w:r w:rsidRPr="00AF5520">
        <w:t>2.</w:t>
      </w:r>
      <w:r w:rsidR="00C000D7">
        <w:t>8</w:t>
      </w:r>
      <w:r w:rsidRPr="00AF5520">
        <w:t>.3</w:t>
      </w:r>
      <w:r w:rsidRPr="00AF5520">
        <w:tab/>
        <w:t>At Transmission Interface Sites</w:t>
      </w:r>
      <w:r w:rsidR="00683C93">
        <w:t>,</w:t>
      </w:r>
      <w:r w:rsidRPr="00AF5520">
        <w:t xml:space="preserve"> </w:t>
      </w:r>
      <w:r w:rsidR="00407AE9" w:rsidRPr="00AF5520">
        <w:t xml:space="preserve">the </w:t>
      </w:r>
      <w:r w:rsidR="00CC792E" w:rsidRPr="00AF5520">
        <w:t>Transmission Owner sha</w:t>
      </w:r>
      <w:r w:rsidRPr="00AF5520">
        <w:t xml:space="preserve">ll supply </w:t>
      </w:r>
      <w:r w:rsidR="00683C93">
        <w:t>The Company</w:t>
      </w:r>
      <w:r w:rsidRPr="00AF5520">
        <w:t xml:space="preserve"> with a copy of a Transmission Interface Site Specification as and when any information contained in such a Transmission Interface Site Specification is amended.</w:t>
      </w:r>
    </w:p>
    <w:p w14:paraId="31B60BE5" w14:textId="4D2D1787" w:rsidR="00B22143" w:rsidRPr="00AF5520" w:rsidRDefault="00B22143" w:rsidP="00B22143">
      <w:pPr>
        <w:ind w:left="1440" w:hanging="720"/>
      </w:pPr>
      <w:r w:rsidRPr="00AF5520">
        <w:t>2.</w:t>
      </w:r>
      <w:r w:rsidR="00C000D7">
        <w:t>8</w:t>
      </w:r>
      <w:r w:rsidRPr="00AF5520">
        <w:t>.</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2FF32E27" w14:textId="55EC6B16" w:rsidR="00B22143" w:rsidRPr="00AF5520" w:rsidRDefault="00B22143" w:rsidP="00B22143">
      <w:pPr>
        <w:ind w:left="1440" w:hanging="720"/>
      </w:pPr>
      <w:r w:rsidRPr="00AF5520">
        <w:t>2.</w:t>
      </w:r>
      <w:r w:rsidR="00C000D7">
        <w:t>8</w:t>
      </w:r>
      <w:r w:rsidRPr="00AF5520">
        <w:t>.</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xml:space="preserve">, subject to the subsequent determination of any Dispute referred to the Authority pursuant to sub-paragraph </w:t>
      </w:r>
    </w:p>
    <w:p w14:paraId="14DB88E1" w14:textId="77777777" w:rsidR="00F24560" w:rsidRPr="00F24560" w:rsidRDefault="003D60EE" w:rsidP="00F24560">
      <w:pPr>
        <w:keepNext/>
        <w:rPr>
          <w:ins w:id="177" w:author="Gareth Stanley (ESO)" w:date="2023-11-28T14:32:00Z"/>
          <w:b/>
          <w:bCs/>
        </w:rPr>
      </w:pPr>
      <w:r w:rsidRPr="00AF5520">
        <w:lastRenderedPageBreak/>
        <w:t>2.</w:t>
      </w:r>
      <w:ins w:id="178" w:author="Stephen Baker" w:date="2023-08-25T13:31:00Z">
        <w:r w:rsidR="00C000D7">
          <w:t>9</w:t>
        </w:r>
      </w:ins>
      <w:r w:rsidRPr="00AF5520">
        <w:tab/>
      </w:r>
      <w:ins w:id="179" w:author="Gareth Stanley (ESO)" w:date="2023-11-28T14:32:00Z">
        <w:r w:rsidR="00F24560" w:rsidRPr="00F24560">
          <w:rPr>
            <w:b/>
            <w:bCs/>
          </w:rPr>
          <w:t>CATO Transmission Interface Point Boundary</w:t>
        </w:r>
      </w:ins>
    </w:p>
    <w:p w14:paraId="451ED1B7" w14:textId="77777777" w:rsidR="00F24560" w:rsidRPr="00F24560" w:rsidRDefault="00F24560" w:rsidP="00F24560">
      <w:pPr>
        <w:keepNext/>
        <w:ind w:left="1440" w:hanging="720"/>
        <w:rPr>
          <w:ins w:id="180" w:author="Gareth Stanley (ESO)" w:date="2023-11-28T14:32:00Z"/>
          <w:highlight w:val="yellow"/>
        </w:rPr>
      </w:pPr>
      <w:ins w:id="181" w:author="Gareth Stanley (ESO)" w:date="2023-11-28T14:32:00Z">
        <w:r w:rsidRPr="00F24560">
          <w:rPr>
            <w:highlight w:val="yellow"/>
          </w:rPr>
          <w:t>2.9.1</w:t>
        </w:r>
        <w:r w:rsidRPr="00F24560">
          <w:rPr>
            <w:highlight w:val="yellow"/>
          </w:rPr>
          <w:tab/>
          <w:t xml:space="preserve">The </w:t>
        </w:r>
        <w:r w:rsidRPr="00F24560">
          <w:rPr>
            <w:highlight w:val="green"/>
          </w:rPr>
          <w:t xml:space="preserve">paragraphs under section 2.9.4 </w:t>
        </w:r>
        <w:r w:rsidRPr="00F24560">
          <w:rPr>
            <w:highlight w:val="yellow"/>
          </w:rPr>
          <w:t xml:space="preserve">outline options for defining the interface between a CATO and a PTO. The selected interface will be stated in the CTISS and must wherever possible correspond to the interface point boundary agreed in the CATO tender process. </w:t>
        </w:r>
      </w:ins>
    </w:p>
    <w:p w14:paraId="4A60393D" w14:textId="77777777" w:rsidR="00F24560" w:rsidRPr="00F24560" w:rsidRDefault="00F24560" w:rsidP="00F24560">
      <w:pPr>
        <w:keepNext/>
        <w:ind w:left="1440" w:hanging="720"/>
        <w:rPr>
          <w:ins w:id="182" w:author="Gareth Stanley (ESO)" w:date="2023-11-28T14:32:00Z"/>
        </w:rPr>
      </w:pPr>
      <w:ins w:id="183" w:author="Gareth Stanley (ESO)" w:date="2023-11-28T14:32:00Z">
        <w:r w:rsidRPr="00F24560">
          <w:rPr>
            <w:highlight w:val="yellow"/>
          </w:rPr>
          <w:t>2.9.2</w:t>
        </w:r>
        <w:r w:rsidRPr="00F24560">
          <w:rPr>
            <w:highlight w:val="yellow"/>
          </w:rPr>
          <w:tab/>
          <w:t xml:space="preserve">In exceptional circumstances where the interface point boundary configuration needs to be amended </w:t>
        </w:r>
        <w:r w:rsidRPr="00F24560">
          <w:t>the principal considerations for proposing a change to a CATO Transmission Interface Point Boundary are:</w:t>
        </w:r>
      </w:ins>
    </w:p>
    <w:p w14:paraId="6880B83E" w14:textId="77777777" w:rsidR="00F24560" w:rsidRPr="00F24560" w:rsidRDefault="00F24560" w:rsidP="00F24560">
      <w:pPr>
        <w:keepNext/>
        <w:ind w:left="1440"/>
        <w:rPr>
          <w:ins w:id="184" w:author="Gareth Stanley (ESO)" w:date="2023-11-28T14:32:00Z"/>
        </w:rPr>
      </w:pPr>
      <w:ins w:id="185" w:author="Gareth Stanley (ESO)" w:date="2023-11-28T14:32:00Z">
        <w:r w:rsidRPr="00F24560">
          <w:t>2.9.2.1</w:t>
        </w:r>
        <w:r w:rsidRPr="00F24560">
          <w:tab/>
          <w:t>[preserving safety during operation and maintenance]</w:t>
        </w:r>
      </w:ins>
    </w:p>
    <w:p w14:paraId="2D290F9F" w14:textId="77777777" w:rsidR="00F24560" w:rsidRPr="00F24560" w:rsidRDefault="00F24560" w:rsidP="00F24560">
      <w:pPr>
        <w:keepNext/>
        <w:ind w:left="1440"/>
        <w:rPr>
          <w:ins w:id="186" w:author="Gareth Stanley (ESO)" w:date="2023-11-28T14:32:00Z"/>
        </w:rPr>
      </w:pPr>
      <w:ins w:id="187" w:author="Gareth Stanley (ESO)" w:date="2023-11-28T14:32:00Z">
        <w:r w:rsidRPr="00F24560">
          <w:t>2.9.2.2</w:t>
        </w:r>
        <w:r w:rsidRPr="00F24560">
          <w:tab/>
          <w:t>[preserving the tendered CATO technical (as recorded in the CTISS) and commercial solution, including the features that underpin the CATO licence conditions]</w:t>
        </w:r>
      </w:ins>
    </w:p>
    <w:p w14:paraId="1B490C39" w14:textId="77777777" w:rsidR="00F24560" w:rsidRPr="00F24560" w:rsidRDefault="00F24560" w:rsidP="00F24560">
      <w:pPr>
        <w:keepNext/>
        <w:ind w:left="1440"/>
        <w:rPr>
          <w:ins w:id="188" w:author="Gareth Stanley (ESO)" w:date="2023-11-28T14:32:00Z"/>
        </w:rPr>
      </w:pPr>
      <w:ins w:id="189" w:author="Gareth Stanley (ESO)" w:date="2023-11-28T14:32:00Z">
        <w:r w:rsidRPr="00F24560">
          <w:t>2.9.2.3 [preserving cost efficiency of the overall solution for the system, taking PTO(s) and CATO systems together]</w:t>
        </w:r>
      </w:ins>
    </w:p>
    <w:p w14:paraId="5C66A8CB" w14:textId="77777777" w:rsidR="00F24560" w:rsidRPr="00F24560" w:rsidRDefault="00F24560" w:rsidP="00F24560">
      <w:pPr>
        <w:keepNext/>
        <w:ind w:left="1440"/>
        <w:rPr>
          <w:ins w:id="190" w:author="Gareth Stanley (ESO)" w:date="2023-11-28T14:32:00Z"/>
        </w:rPr>
      </w:pPr>
      <w:ins w:id="191" w:author="Gareth Stanley (ESO)" w:date="2023-11-28T14:32:00Z">
        <w:r w:rsidRPr="00F24560">
          <w:t>2.9.2.4 [avoiding changes that are driven by preference or convenience of one party over the other]</w:t>
        </w:r>
      </w:ins>
    </w:p>
    <w:p w14:paraId="69665586" w14:textId="33AF873A" w:rsidR="00F24560" w:rsidRPr="00F24560" w:rsidRDefault="00F24560" w:rsidP="00F24560">
      <w:pPr>
        <w:keepNext/>
        <w:ind w:left="1440" w:hanging="720"/>
        <w:rPr>
          <w:ins w:id="192" w:author="Gareth Stanley (ESO)" w:date="2023-11-28T14:32:00Z"/>
        </w:rPr>
      </w:pPr>
      <w:ins w:id="193" w:author="Gareth Stanley (ESO)" w:date="2023-11-28T14:32:00Z">
        <w:r w:rsidRPr="00F24560">
          <w:t>2.9.3</w:t>
        </w:r>
        <w:r w:rsidRPr="00F24560">
          <w:tab/>
          <w:t>In the event that any of the Lead Parties consider the CATO Transmission Interface Site Specifications</w:t>
        </w:r>
      </w:ins>
      <w:ins w:id="194" w:author="Gareth Stanley (ESO)" w:date="2023-11-29T09:28:00Z">
        <w:r w:rsidR="004C5B26">
          <w:t xml:space="preserve"> (CTISS)</w:t>
        </w:r>
      </w:ins>
      <w:ins w:id="195" w:author="Gareth Stanley (ESO)" w:date="2023-11-28T14:32:00Z">
        <w:r w:rsidRPr="00F24560">
          <w:t xml:space="preserve"> are unreasonable or disproportionate they should raise the issue and negotiate with the other Lead Parties.  If agreement cannot be reached the issue should be referred to the CATO-TO independent Engineer and the disputes process described in STCP 18-5 followed.</w:t>
        </w:r>
      </w:ins>
    </w:p>
    <w:p w14:paraId="15EBF775" w14:textId="77777777" w:rsidR="00F24560" w:rsidRPr="00F24560" w:rsidRDefault="00F24560" w:rsidP="00F24560">
      <w:pPr>
        <w:keepNext/>
        <w:ind w:left="1440" w:hanging="720"/>
        <w:rPr>
          <w:ins w:id="196" w:author="Gareth Stanley (ESO)" w:date="2023-11-28T14:32:00Z"/>
        </w:rPr>
      </w:pPr>
      <w:ins w:id="197" w:author="Gareth Stanley (ESO)" w:date="2023-11-28T14:32:00Z">
        <w:r w:rsidRPr="00F24560">
          <w:rPr>
            <w:highlight w:val="green"/>
          </w:rPr>
          <w:t>2.9.4</w:t>
        </w:r>
        <w:r w:rsidRPr="00F24560">
          <w:rPr>
            <w:highlight w:val="green"/>
          </w:rPr>
          <w:tab/>
          <w:t>When determining the interface point boundary as part of the CATO tender process, the following principles will be followed:</w:t>
        </w:r>
      </w:ins>
    </w:p>
    <w:p w14:paraId="18810E0F" w14:textId="35A35E1D" w:rsidR="00F24560" w:rsidRPr="00F24560" w:rsidRDefault="00F24560" w:rsidP="00F24560">
      <w:pPr>
        <w:keepNext/>
        <w:ind w:left="2160" w:hanging="720"/>
        <w:rPr>
          <w:ins w:id="198" w:author="Gareth Stanley (ESO)" w:date="2023-11-28T14:32:00Z"/>
          <w:highlight w:val="yellow"/>
        </w:rPr>
      </w:pPr>
      <w:ins w:id="199" w:author="Gareth Stanley (ESO)" w:date="2023-11-28T14:32:00Z">
        <w:r w:rsidRPr="00F24560">
          <w:rPr>
            <w:highlight w:val="yellow"/>
          </w:rPr>
          <w:t>2.9.4.1</w:t>
        </w:r>
        <w:r w:rsidRPr="00F24560">
          <w:rPr>
            <w:highlight w:val="yellow"/>
          </w:rPr>
          <w:tab/>
          <w:t>In relation to Plant and Apparatus located at a C</w:t>
        </w:r>
      </w:ins>
      <w:ins w:id="200" w:author="Gareth Stanley (ESO)" w:date="2023-11-29T09:29:00Z">
        <w:r w:rsidR="00FD7500">
          <w:rPr>
            <w:highlight w:val="yellow"/>
          </w:rPr>
          <w:t xml:space="preserve">TISS </w:t>
        </w:r>
      </w:ins>
      <w:ins w:id="201" w:author="Gareth Stanley (ESO)" w:date="2023-11-28T14:32:00Z">
        <w:r w:rsidRPr="00F24560">
          <w:rPr>
            <w:highlight w:val="yellow"/>
          </w:rPr>
          <w:t>Site utilising air insulated switchgear, the electrical boundary is at the busbar clamp on the busbar side of the CATO circuit busbar selector disconnector(s) of the Transmission System circuit or if a conventional busbar does not exist, an equivalent disconnector. If no disconnector exists, an agreed bolted connection at or adjacent to the tee point shall be deemed to be a disconnector for these purposes.</w:t>
        </w:r>
      </w:ins>
    </w:p>
    <w:p w14:paraId="2A052506" w14:textId="1C11DF61" w:rsidR="00F24560" w:rsidRPr="00F24560" w:rsidRDefault="00F24560" w:rsidP="00F24560">
      <w:pPr>
        <w:keepNext/>
        <w:ind w:left="2160" w:hanging="720"/>
        <w:rPr>
          <w:ins w:id="202" w:author="Gareth Stanley (ESO)" w:date="2023-11-28T14:32:00Z"/>
          <w:highlight w:val="yellow"/>
        </w:rPr>
      </w:pPr>
      <w:ins w:id="203" w:author="Gareth Stanley (ESO)" w:date="2023-11-28T14:32:00Z">
        <w:r w:rsidRPr="00F24560">
          <w:rPr>
            <w:highlight w:val="yellow"/>
          </w:rPr>
          <w:t>2.9.4.2</w:t>
        </w:r>
        <w:r w:rsidRPr="00F24560">
          <w:rPr>
            <w:highlight w:val="yellow"/>
          </w:rPr>
          <w:tab/>
          <w:t>In relation to Plant and Apparatus located at a C</w:t>
        </w:r>
      </w:ins>
      <w:ins w:id="204" w:author="Gareth Stanley (ESO)" w:date="2023-11-29T09:29:00Z">
        <w:r w:rsidR="00FD7500">
          <w:rPr>
            <w:highlight w:val="yellow"/>
          </w:rPr>
          <w:t xml:space="preserve">TISS </w:t>
        </w:r>
      </w:ins>
      <w:ins w:id="205" w:author="Gareth Stanley (ESO)" w:date="2023-11-28T14:32:00Z">
        <w:r w:rsidRPr="00F24560">
          <w:rPr>
            <w:highlight w:val="yellow"/>
          </w:rPr>
          <w:t xml:space="preserve">utilising gas insulated switchgear, the ownership boundary is either </w:t>
        </w:r>
        <w:proofErr w:type="spellStart"/>
        <w:r w:rsidRPr="00F24560">
          <w:rPr>
            <w:highlight w:val="yellow"/>
          </w:rPr>
          <w:t>i</w:t>
        </w:r>
        <w:proofErr w:type="spellEnd"/>
        <w:r w:rsidRPr="00F24560">
          <w:rPr>
            <w:highlight w:val="yellow"/>
          </w:rPr>
          <w:t xml:space="preserve">) the first component on the outside of the gas insulated switchgear circuit breaker gas zone on the CATO’s side of that gas zone or, ii) where a circuit disconnector is fitted, the first component on the CATO-circuit side of the gas insulated switchgear circuit disconnector gas zone, on the CATO’s side of that gas zone; or iii) the first gas zone separator on the busbar side </w:t>
        </w:r>
        <w:r w:rsidRPr="00F24560">
          <w:rPr>
            <w:highlight w:val="yellow"/>
          </w:rPr>
          <w:lastRenderedPageBreak/>
          <w:t>of the busbar selection devices, and in such case the busbar selection devices’ gas zone may contain a single section of the busbar.</w:t>
        </w:r>
      </w:ins>
    </w:p>
    <w:p w14:paraId="226A2D46" w14:textId="77777777" w:rsidR="00F24560" w:rsidRPr="00F24560" w:rsidRDefault="00F24560" w:rsidP="00F24560">
      <w:pPr>
        <w:keepNext/>
        <w:ind w:left="2160" w:hanging="720"/>
        <w:rPr>
          <w:ins w:id="206" w:author="Gareth Stanley (ESO)" w:date="2023-11-28T14:32:00Z"/>
          <w:highlight w:val="yellow"/>
        </w:rPr>
      </w:pPr>
      <w:ins w:id="207" w:author="Gareth Stanley (ESO)" w:date="2023-11-28T14:32:00Z">
        <w:r w:rsidRPr="00F24560">
          <w:t>2.9.4.3</w:t>
        </w:r>
        <w:r w:rsidRPr="00F24560">
          <w:tab/>
          <w:t>In relation to other arrangements requiring bespoke interface points, the ownership boundary will be at a mutually agreed point as set during the tender process.</w:t>
        </w:r>
      </w:ins>
    </w:p>
    <w:p w14:paraId="5E57A4F4" w14:textId="77777777" w:rsidR="00F24560" w:rsidRPr="00F24560" w:rsidRDefault="00F24560" w:rsidP="00F24560">
      <w:pPr>
        <w:keepNext/>
        <w:ind w:left="2160" w:hanging="720"/>
        <w:rPr>
          <w:ins w:id="208" w:author="Gareth Stanley (ESO)" w:date="2023-11-28T14:32:00Z"/>
        </w:rPr>
      </w:pPr>
      <w:ins w:id="209" w:author="Gareth Stanley (ESO)" w:date="2023-11-28T14:32:00Z">
        <w:r w:rsidRPr="00F24560">
          <w:rPr>
            <w:highlight w:val="yellow"/>
          </w:rPr>
          <w:t>2.9.4.4</w:t>
        </w:r>
        <w:r w:rsidRPr="00F24560">
          <w:rPr>
            <w:highlight w:val="yellow"/>
          </w:rPr>
          <w:tab/>
          <w:t>Representative diagrams of CATO-PTO interface boundary configurations can be found in Appendix A of this section (D).</w:t>
        </w:r>
      </w:ins>
    </w:p>
    <w:p w14:paraId="3A9AD435" w14:textId="73D28969" w:rsidR="00A73D1B" w:rsidRDefault="00F24560" w:rsidP="00E35A8F">
      <w:pPr>
        <w:keepNext/>
        <w:ind w:left="1440" w:hanging="720"/>
        <w:rPr>
          <w:ins w:id="210" w:author="Gareth Stanley (ESO)" w:date="2023-11-28T14:57:00Z"/>
        </w:rPr>
      </w:pPr>
      <w:ins w:id="211" w:author="Gareth Stanley (ESO)" w:date="2023-11-28T14:32:00Z">
        <w:r w:rsidRPr="00F24560">
          <w:t xml:space="preserve">2.9.5 </w:t>
        </w:r>
        <w:r w:rsidRPr="00F24560">
          <w:tab/>
          <w:t>The requirements for the specification of the CATO Transmission Interface Point Boundary are defined in accordance with STCP 18-5; 3.2.9.6.</w:t>
        </w:r>
      </w:ins>
    </w:p>
    <w:p w14:paraId="100A0A74" w14:textId="77777777" w:rsidR="00E35A8F" w:rsidRPr="007A66AA" w:rsidRDefault="00E35A8F" w:rsidP="00E35A8F">
      <w:pPr>
        <w:keepNext/>
        <w:ind w:left="1440" w:hanging="720"/>
        <w:rPr>
          <w:ins w:id="212" w:author="Gareth Stanley (ESO)" w:date="2023-07-31T17:08:00Z"/>
        </w:rPr>
      </w:pPr>
    </w:p>
    <w:p w14:paraId="1F3E5F78" w14:textId="35E6B10E" w:rsidR="003D60EE" w:rsidRPr="00AF5520" w:rsidRDefault="00D008A9" w:rsidP="00D008A9">
      <w:pPr>
        <w:keepNext/>
        <w:rPr>
          <w:b/>
        </w:rPr>
      </w:pPr>
      <w:ins w:id="213" w:author="Gareth Stanley (ESO)" w:date="2023-07-31T17:08:00Z">
        <w:r>
          <w:rPr>
            <w:b/>
            <w:bCs/>
          </w:rPr>
          <w:t>2.</w:t>
        </w:r>
      </w:ins>
      <w:ins w:id="214" w:author="Stephen Baker" w:date="2023-08-25T13:31:00Z">
        <w:r w:rsidR="00C000D7">
          <w:rPr>
            <w:b/>
            <w:bCs/>
          </w:rPr>
          <w:t>10</w:t>
        </w:r>
      </w:ins>
      <w:ins w:id="215" w:author="Gareth Stanley (ESO)" w:date="2023-07-31T17:09:00Z">
        <w:r>
          <w:rPr>
            <w:b/>
            <w:bCs/>
          </w:rPr>
          <w:tab/>
        </w:r>
      </w:ins>
      <w:r w:rsidR="003D60EE" w:rsidRPr="00AF5520">
        <w:rPr>
          <w:b/>
          <w:bCs/>
        </w:rPr>
        <w:t>Embedded Transmission Interface Site Specification</w:t>
      </w:r>
    </w:p>
    <w:p w14:paraId="36E13524" w14:textId="3FD3E3C7" w:rsidR="003D60EE" w:rsidRPr="00AF5520" w:rsidRDefault="003D60EE" w:rsidP="003D60EE">
      <w:pPr>
        <w:ind w:left="1440" w:hanging="720"/>
      </w:pPr>
      <w:r w:rsidRPr="00AF5520">
        <w:t>2.</w:t>
      </w:r>
      <w:ins w:id="216" w:author="Stephen Baker" w:date="2023-08-25T13:31:00Z">
        <w:r w:rsidR="00C000D7">
          <w:t>10</w:t>
        </w:r>
      </w:ins>
      <w:r w:rsidRPr="00AF5520">
        <w:t>.1</w:t>
      </w:r>
      <w:r w:rsidRPr="00AF5520">
        <w:tab/>
        <w:t xml:space="preserve">Each Transmission Owner shall have and maintain, </w:t>
      </w:r>
      <w:proofErr w:type="gramStart"/>
      <w:r w:rsidRPr="00AF5520">
        <w:t>at all times</w:t>
      </w:r>
      <w:proofErr w:type="gramEnd"/>
      <w:r w:rsidRPr="00AF5520">
        <w:t>,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78C088E8" w14:textId="387B3614" w:rsidR="003D60EE" w:rsidRPr="00AF5520" w:rsidRDefault="003D60EE" w:rsidP="003D60EE">
      <w:pPr>
        <w:ind w:left="2160" w:hanging="720"/>
      </w:pPr>
      <w:r w:rsidRPr="00AF5520">
        <w:t>2.</w:t>
      </w:r>
      <w:ins w:id="217" w:author="Stephen Baker" w:date="2023-08-25T13:31:00Z">
        <w:r w:rsidR="00C000D7">
          <w:t>10</w:t>
        </w:r>
      </w:ins>
      <w:r w:rsidRPr="00AF5520">
        <w:t>.1.1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0D511C87" w14:textId="6A08EE3E" w:rsidR="003D60EE" w:rsidRPr="00AF5520" w:rsidRDefault="003D60EE" w:rsidP="003D60EE">
      <w:pPr>
        <w:ind w:left="2160" w:hanging="720"/>
      </w:pPr>
      <w:r w:rsidRPr="00AF5520">
        <w:t>2.</w:t>
      </w:r>
      <w:ins w:id="218" w:author="Stephen Baker" w:date="2023-08-25T13:31:00Z">
        <w:r w:rsidR="00C000D7">
          <w:t>10</w:t>
        </w:r>
      </w:ins>
      <w:r w:rsidRPr="00AF5520">
        <w:t>.1.2</w:t>
      </w:r>
      <w:r w:rsidRPr="00AF5520">
        <w:tab/>
        <w:t xml:space="preserve">any information reasonably requested by </w:t>
      </w:r>
      <w:r w:rsidR="00AC3BA8">
        <w:t>The Company</w:t>
      </w:r>
      <w:r w:rsidRPr="00AF5520">
        <w:t xml:space="preserve"> </w:t>
      </w:r>
      <w:proofErr w:type="gramStart"/>
      <w:r w:rsidRPr="00AF5520">
        <w:t>in order to</w:t>
      </w:r>
      <w:proofErr w:type="gramEnd"/>
      <w:r w:rsidRPr="00AF5520">
        <w:t xml:space="preserve"> enable </w:t>
      </w:r>
      <w:r w:rsidR="00AC3BA8">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BC01E69" w14:textId="334E6F13" w:rsidR="003D60EE" w:rsidRPr="00AF5520" w:rsidRDefault="003D60EE" w:rsidP="003D60EE">
      <w:pPr>
        <w:ind w:left="2160" w:hanging="720"/>
      </w:pPr>
      <w:r w:rsidRPr="00AF5520">
        <w:t>2.</w:t>
      </w:r>
      <w:ins w:id="219" w:author="Stephen Baker" w:date="2023-08-25T13:31:00Z">
        <w:r w:rsidR="00C000D7">
          <w:t>10</w:t>
        </w:r>
      </w:ins>
      <w:r w:rsidRPr="00AF5520">
        <w:t>.1.3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145BAB44" w14:textId="02195DC6" w:rsidR="003D60EE" w:rsidRPr="00AF5520" w:rsidRDefault="003D60EE" w:rsidP="003D60EE">
      <w:pPr>
        <w:ind w:left="1440" w:hanging="720"/>
      </w:pPr>
      <w:r w:rsidRPr="00AF5520">
        <w:t>2.</w:t>
      </w:r>
      <w:ins w:id="220" w:author="Stephen Baker" w:date="2023-08-25T13:32:00Z">
        <w:r w:rsidR="00C000D7">
          <w:t>10</w:t>
        </w:r>
      </w:ins>
      <w:r w:rsidRPr="00AF5520">
        <w:t>.2</w:t>
      </w:r>
      <w:r w:rsidRPr="00AF5520">
        <w:tab/>
        <w:t xml:space="preserve">Each Transmission Owner shall submit to </w:t>
      </w:r>
      <w:r w:rsidR="00AC3BA8">
        <w:t>The Company</w:t>
      </w:r>
      <w:r w:rsidRPr="00AF5520">
        <w:t xml:space="preserve"> </w:t>
      </w:r>
      <w:proofErr w:type="spellStart"/>
      <w:proofErr w:type="gramStart"/>
      <w:r w:rsidRPr="00AF5520">
        <w:t>a</w:t>
      </w:r>
      <w:proofErr w:type="spellEnd"/>
      <w:proofErr w:type="gram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1BC612C4" w14:textId="0548A20F" w:rsidR="003D60EE" w:rsidRPr="00AF5520" w:rsidRDefault="003D60EE" w:rsidP="003D60EE">
      <w:pPr>
        <w:ind w:left="1440" w:hanging="720"/>
      </w:pPr>
      <w:r w:rsidRPr="00AF5520">
        <w:t>2.</w:t>
      </w:r>
      <w:r w:rsidR="00C000D7">
        <w:t>10</w:t>
      </w:r>
      <w:r w:rsidRPr="00AF5520">
        <w:t>.3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AC3BA8">
        <w:t>The Company</w:t>
      </w:r>
      <w:r w:rsidRPr="00AF5520">
        <w:t xml:space="preserve"> pursuant to sub-paragraph 2.8.1.2, may be referred as a Dispute to the Authority pursuant to Section H, paragraph 4.1. </w:t>
      </w:r>
    </w:p>
    <w:p w14:paraId="18CAB27C" w14:textId="4E7DDC36" w:rsidR="003D60EE" w:rsidRPr="00AF5520" w:rsidRDefault="003D60EE" w:rsidP="003D60EE">
      <w:pPr>
        <w:ind w:left="1440" w:hanging="720"/>
      </w:pPr>
      <w:r w:rsidRPr="00AF5520">
        <w:lastRenderedPageBreak/>
        <w:t>2.</w:t>
      </w:r>
      <w:r w:rsidR="00C000D7">
        <w:t>10</w:t>
      </w:r>
      <w:r w:rsidRPr="00AF5520">
        <w:t>.4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332E0B40" w14:textId="4D75D763" w:rsidR="00930CAF" w:rsidRPr="00AF5520" w:rsidRDefault="00930CAF" w:rsidP="00B22143">
      <w:pPr>
        <w:rPr>
          <w:b/>
        </w:rPr>
      </w:pPr>
      <w:r w:rsidRPr="00AF5520">
        <w:t>2.</w:t>
      </w:r>
      <w:r w:rsidR="00C000D7">
        <w:t>11</w:t>
      </w:r>
      <w:r w:rsidRPr="00AF5520">
        <w:tab/>
      </w:r>
      <w:r w:rsidRPr="00AF5520">
        <w:rPr>
          <w:b/>
        </w:rPr>
        <w:t>Transmission Owner Derogated Plant</w:t>
      </w:r>
    </w:p>
    <w:p w14:paraId="087265AD" w14:textId="3CD4CDA7" w:rsidR="00930CAF" w:rsidRPr="00AF5520" w:rsidRDefault="00930CAF">
      <w:pPr>
        <w:ind w:left="1440" w:hanging="720"/>
      </w:pPr>
      <w:r w:rsidRPr="00AF5520">
        <w:t>2.</w:t>
      </w:r>
      <w:r w:rsidR="00C000D7">
        <w:t>11</w:t>
      </w:r>
      <w:r w:rsidRPr="00AF5520">
        <w:t>.1</w:t>
      </w:r>
      <w:r w:rsidRPr="00AF5520">
        <w:tab/>
        <w:t xml:space="preserve">A Transmission Owner shall, where requested by </w:t>
      </w:r>
      <w:r w:rsidR="00511D47">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B36601" w14:textId="4AE24D98" w:rsidR="00930CAF" w:rsidRPr="00AF5520" w:rsidRDefault="00930CAF">
      <w:pPr>
        <w:outlineLvl w:val="0"/>
        <w:rPr>
          <w:b/>
        </w:rPr>
      </w:pPr>
      <w:r w:rsidRPr="00AF5520">
        <w:t>2.</w:t>
      </w:r>
      <w:r w:rsidR="003D60EE" w:rsidRPr="00AF5520">
        <w:t>1</w:t>
      </w:r>
      <w:r w:rsidR="00C000D7">
        <w:t>2</w:t>
      </w:r>
      <w:r w:rsidRPr="00AF5520">
        <w:tab/>
      </w:r>
      <w:r w:rsidRPr="00AF5520">
        <w:rPr>
          <w:b/>
        </w:rPr>
        <w:t xml:space="preserve">Implementation </w:t>
      </w:r>
    </w:p>
    <w:p w14:paraId="285D0B22" w14:textId="66C79676" w:rsidR="00930CAF" w:rsidRPr="00AF5520" w:rsidRDefault="00930CAF">
      <w:pPr>
        <w:ind w:left="1440" w:hanging="720"/>
      </w:pPr>
      <w:bookmarkStart w:id="221" w:name="_Ref64262561"/>
      <w:r w:rsidRPr="00AF5520">
        <w:t>2.</w:t>
      </w:r>
      <w:r w:rsidR="003D60EE" w:rsidRPr="00AF5520">
        <w:t>1</w:t>
      </w:r>
      <w:r w:rsidR="00C000D7">
        <w:t>2</w:t>
      </w:r>
      <w:r w:rsidRPr="00AF5520">
        <w:t>.1</w:t>
      </w:r>
      <w:r w:rsidRPr="00AF5520">
        <w:tab/>
        <w:t>Each Transmission Owner shall give effect to its Transmission Investment Plans .</w:t>
      </w:r>
      <w:bookmarkEnd w:id="221"/>
    </w:p>
    <w:p w14:paraId="1480D7DE" w14:textId="0B4E0D63" w:rsidR="00930CAF" w:rsidRPr="00AF5520" w:rsidRDefault="00930CAF">
      <w:pPr>
        <w:ind w:left="1440" w:hanging="720"/>
      </w:pPr>
      <w:r w:rsidRPr="00AF5520">
        <w:t>2.</w:t>
      </w:r>
      <w:r w:rsidR="003D60EE" w:rsidRPr="00AF5520">
        <w:t>1</w:t>
      </w:r>
      <w:r w:rsidR="00C000D7">
        <w:t>2</w:t>
      </w:r>
      <w:r w:rsidRPr="00AF5520">
        <w:t>.2</w:t>
      </w:r>
      <w:r w:rsidRPr="00AF5520">
        <w:tab/>
        <w:t xml:space="preserve">Where a Transmission Owner develops its Transmission System </w:t>
      </w:r>
      <w:proofErr w:type="gramStart"/>
      <w:r w:rsidRPr="00AF5520">
        <w:t>as a consequence of</w:t>
      </w:r>
      <w:proofErr w:type="gramEnd"/>
      <w:r w:rsidRPr="00AF5520">
        <w:t xml:space="preserve"> giving effect to its Transmission Investment Plan pursuant to sub-paragraph 2.</w:t>
      </w:r>
      <w:r w:rsidR="003D60EE" w:rsidRPr="00AF5520">
        <w:t>10</w:t>
      </w:r>
      <w:r w:rsidRPr="00AF5520">
        <w:t>.1, it shall promptly update its:</w:t>
      </w:r>
    </w:p>
    <w:p w14:paraId="2DE62230" w14:textId="4C643C4C" w:rsidR="00930CAF" w:rsidRPr="00AF5520" w:rsidRDefault="00930CAF">
      <w:pPr>
        <w:ind w:left="2160" w:hanging="720"/>
      </w:pPr>
      <w:r w:rsidRPr="00AF5520">
        <w:t>2.</w:t>
      </w:r>
      <w:r w:rsidR="003D60EE" w:rsidRPr="00AF5520">
        <w:rPr>
          <w:spacing w:val="-20"/>
        </w:rPr>
        <w:t>1</w:t>
      </w:r>
      <w:r w:rsidR="00C000D7">
        <w:rPr>
          <w:spacing w:val="-20"/>
        </w:rPr>
        <w:t>2</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0BA4A4D" w14:textId="3C6A0554" w:rsidR="00930CAF" w:rsidRPr="00AF5520" w:rsidRDefault="00930CAF">
      <w:pPr>
        <w:ind w:left="2160" w:hanging="720"/>
      </w:pPr>
      <w:r w:rsidRPr="00AF5520">
        <w:t>2.</w:t>
      </w:r>
      <w:r w:rsidR="003D60EE" w:rsidRPr="00AF5520">
        <w:rPr>
          <w:spacing w:val="-20"/>
        </w:rPr>
        <w:t>1</w:t>
      </w:r>
      <w:r w:rsidR="00C000D7">
        <w:rPr>
          <w:spacing w:val="-20"/>
        </w:rPr>
        <w:t>2</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35C15506" w14:textId="4A5B3990" w:rsidR="00B22143" w:rsidRPr="00AF5520" w:rsidRDefault="00B22143" w:rsidP="00B22143">
      <w:pPr>
        <w:ind w:left="2160" w:hanging="720"/>
      </w:pPr>
      <w:r w:rsidRPr="00AF5520">
        <w:t>2.</w:t>
      </w:r>
      <w:r w:rsidR="003D60EE" w:rsidRPr="00AF5520">
        <w:rPr>
          <w:spacing w:val="-20"/>
        </w:rPr>
        <w:t>1</w:t>
      </w:r>
      <w:r w:rsidR="00C000D7">
        <w:rPr>
          <w:spacing w:val="-20"/>
        </w:rPr>
        <w:t>2</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54E79421" w14:textId="28BC1F2F" w:rsidR="009E5447" w:rsidRPr="00AF5520" w:rsidRDefault="009E5447" w:rsidP="009E5447">
      <w:pPr>
        <w:ind w:left="2160" w:hanging="720"/>
      </w:pPr>
      <w:r w:rsidRPr="00AF5520">
        <w:t>2.</w:t>
      </w:r>
      <w:r w:rsidRPr="00AF5520">
        <w:rPr>
          <w:spacing w:val="-20"/>
        </w:rPr>
        <w:t>1</w:t>
      </w:r>
      <w:r w:rsidR="00C000D7">
        <w:rPr>
          <w:spacing w:val="-20"/>
        </w:rPr>
        <w:t>2</w:t>
      </w:r>
      <w:r w:rsidRPr="00AF5520">
        <w:t>.2.4</w:t>
      </w:r>
      <w:r w:rsidRPr="00AF5520">
        <w:tab/>
        <w:t>Embedded Transmission Interface Site Specifications to reflect any changes to its Embedded Transmission Interface Assets at Transmission Interface Sites.</w:t>
      </w:r>
    </w:p>
    <w:p w14:paraId="532AA4BB" w14:textId="540507B1" w:rsidR="0098633F" w:rsidRPr="00AF5520" w:rsidRDefault="0098633F" w:rsidP="0098633F">
      <w:pPr>
        <w:ind w:left="1440" w:hanging="720"/>
      </w:pPr>
      <w:r w:rsidRPr="00AF5520">
        <w:t>2.</w:t>
      </w:r>
      <w:r w:rsidR="007A3214" w:rsidRPr="00AF5520" w:rsidDel="007A3214">
        <w:t xml:space="preserve"> </w:t>
      </w:r>
      <w:r w:rsidR="003D60EE" w:rsidRPr="00AF5520">
        <w:t>1</w:t>
      </w:r>
      <w:r w:rsidR="00C000D7">
        <w:t>2</w:t>
      </w:r>
      <w:r w:rsidRPr="00AF5520">
        <w:t xml:space="preserve">.3 </w:t>
      </w:r>
      <w:r w:rsidRPr="00AF5520">
        <w:tab/>
      </w:r>
      <w:r w:rsidR="00066B04" w:rsidRPr="00AF5520">
        <w:t>[Not Used]</w:t>
      </w:r>
    </w:p>
    <w:p w14:paraId="25FE859C" w14:textId="6005054A" w:rsidR="00930CAF" w:rsidRPr="00AF5520" w:rsidRDefault="00930CAF">
      <w:pPr>
        <w:ind w:left="1440" w:hanging="720"/>
      </w:pPr>
      <w:bookmarkStart w:id="222" w:name="_Ref63226943"/>
      <w:r w:rsidRPr="00AF5520">
        <w:t>2.</w:t>
      </w:r>
      <w:r w:rsidR="007A3214" w:rsidRPr="00AF5520" w:rsidDel="007A3214">
        <w:t xml:space="preserve"> </w:t>
      </w:r>
      <w:r w:rsidR="003D60EE" w:rsidRPr="00AF5520">
        <w:t>1</w:t>
      </w:r>
      <w:r w:rsidR="00C000D7">
        <w:t>2</w:t>
      </w:r>
      <w:r w:rsidRPr="00AF5520">
        <w:t>.</w:t>
      </w:r>
      <w:r w:rsidR="0098633F" w:rsidRPr="00AF5520">
        <w:t>4</w:t>
      </w:r>
      <w:r w:rsidRPr="00AF5520">
        <w:tab/>
        <w:t xml:space="preserve">Without limitation to sub-paragraph 2.3.1, the Parties shall give effect to their Transmission Investment Plans in a co-ordinated manner and </w:t>
      </w:r>
      <w:proofErr w:type="gramStart"/>
      <w:r w:rsidRPr="00AF5520">
        <w:t>taking into account</w:t>
      </w:r>
      <w:proofErr w:type="gramEnd"/>
      <w:r w:rsidRPr="00AF5520">
        <w:t>, to the extent that it is reasonable and practicable for each Party to do so, the activities and requirements of each of the other Parties including, where reasonably requested to do so by another Party, by:</w:t>
      </w:r>
    </w:p>
    <w:p w14:paraId="305865D3" w14:textId="3BA8C89E" w:rsidR="00930CAF" w:rsidRPr="00AF5520" w:rsidRDefault="00930CAF">
      <w:pPr>
        <w:ind w:left="2160" w:hanging="720"/>
      </w:pPr>
      <w:r w:rsidRPr="00AF5520">
        <w:t>2.</w:t>
      </w:r>
      <w:r w:rsidR="003D60EE" w:rsidRPr="00AF5520">
        <w:rPr>
          <w:spacing w:val="-20"/>
        </w:rPr>
        <w:t>1</w:t>
      </w:r>
      <w:r w:rsidR="00C000D7">
        <w:rPr>
          <w:spacing w:val="-20"/>
        </w:rPr>
        <w:t>2</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A471350" w14:textId="55251BFB" w:rsidR="00930CAF" w:rsidRPr="00AF5520" w:rsidRDefault="00930CAF">
      <w:pPr>
        <w:ind w:left="2127" w:hanging="687"/>
      </w:pPr>
      <w:r w:rsidRPr="00AF5520">
        <w:t>2.</w:t>
      </w:r>
      <w:r w:rsidR="003D60EE" w:rsidRPr="00AF5520">
        <w:rPr>
          <w:spacing w:val="-20"/>
        </w:rPr>
        <w:t>1</w:t>
      </w:r>
      <w:r w:rsidR="00C000D7">
        <w:rPr>
          <w:spacing w:val="-20"/>
        </w:rPr>
        <w:t>2</w:t>
      </w:r>
      <w:r w:rsidRPr="00AF5520">
        <w:t>.</w:t>
      </w:r>
      <w:r w:rsidR="0098633F" w:rsidRPr="00AF5520">
        <w:t>4</w:t>
      </w:r>
      <w:r w:rsidRPr="00AF5520">
        <w:t>.2</w:t>
      </w:r>
      <w:r w:rsidRPr="00AF5520">
        <w:tab/>
        <w:t xml:space="preserve">giving advice or assistance </w:t>
      </w:r>
      <w:proofErr w:type="gramStart"/>
      <w:r w:rsidRPr="00AF5520">
        <w:t>in order to</w:t>
      </w:r>
      <w:proofErr w:type="gramEnd"/>
      <w:r w:rsidRPr="00AF5520">
        <w:t xml:space="preserve"> enable that other Party to obtain such Consents as that Party may require.</w:t>
      </w:r>
      <w:bookmarkEnd w:id="222"/>
      <w:r w:rsidRPr="00AF5520">
        <w:t xml:space="preserve"> </w:t>
      </w:r>
    </w:p>
    <w:p w14:paraId="23BCBEBA" w14:textId="77777777" w:rsidR="008015C7" w:rsidRPr="00AF5520" w:rsidRDefault="008015C7" w:rsidP="008015C7">
      <w:pPr>
        <w:outlineLvl w:val="0"/>
        <w:rPr>
          <w:b/>
          <w:u w:val="single"/>
        </w:rPr>
      </w:pPr>
      <w:bookmarkStart w:id="223" w:name="_Ref61852853"/>
      <w:bookmarkStart w:id="224" w:name="_Ref61261018"/>
      <w:r w:rsidRPr="00AF5520">
        <w:rPr>
          <w:b/>
          <w:u w:val="single"/>
        </w:rPr>
        <w:lastRenderedPageBreak/>
        <w:t>OTSDUW Phased Build</w:t>
      </w:r>
    </w:p>
    <w:p w14:paraId="1AEDB72B" w14:textId="69465185" w:rsidR="008015C7" w:rsidRPr="00AF5520" w:rsidRDefault="008015C7" w:rsidP="008015C7">
      <w:pPr>
        <w:ind w:left="1440" w:hanging="720"/>
      </w:pPr>
      <w:r w:rsidRPr="00AF5520">
        <w:t>2.1</w:t>
      </w:r>
      <w:r w:rsidR="00C000D7">
        <w:t>3</w:t>
      </w:r>
      <w:r w:rsidRPr="00AF5520">
        <w:t>.1</w:t>
      </w:r>
      <w:r w:rsidRPr="00AF5520">
        <w:tab/>
        <w:t xml:space="preserve">Where a Transmission Owner’s Transmission System is extended </w:t>
      </w:r>
      <w:proofErr w:type="gramStart"/>
      <w:r w:rsidRPr="00AF5520">
        <w:t>as a consequence of</w:t>
      </w:r>
      <w:proofErr w:type="gramEnd"/>
      <w:r w:rsidRPr="00AF5520">
        <w:t xml:space="preserve"> OTSDUW Phased Build, it shall promptly update its:</w:t>
      </w:r>
    </w:p>
    <w:p w14:paraId="2C98BF0B" w14:textId="49B24D82" w:rsidR="008015C7" w:rsidRPr="00AF5520" w:rsidRDefault="008015C7" w:rsidP="008015C7">
      <w:pPr>
        <w:ind w:left="2160" w:hanging="720"/>
      </w:pPr>
      <w:r w:rsidRPr="00AF5520">
        <w:t>2.</w:t>
      </w:r>
      <w:r w:rsidRPr="00AF5520">
        <w:rPr>
          <w:spacing w:val="-20"/>
        </w:rPr>
        <w:t>1</w:t>
      </w:r>
      <w:r w:rsidR="00C000D7">
        <w:rPr>
          <w:spacing w:val="-20"/>
        </w:rPr>
        <w:t>3</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7AE5DB57" w14:textId="5854472C" w:rsidR="008015C7" w:rsidRPr="00AF5520" w:rsidRDefault="008015C7" w:rsidP="008015C7">
      <w:pPr>
        <w:ind w:left="2160" w:hanging="720"/>
      </w:pPr>
      <w:r w:rsidRPr="00AF5520">
        <w:t>2.</w:t>
      </w:r>
      <w:r w:rsidRPr="00AF5520">
        <w:rPr>
          <w:spacing w:val="-20"/>
        </w:rPr>
        <w:t>1</w:t>
      </w:r>
      <w:r w:rsidR="00C000D7">
        <w:rPr>
          <w:spacing w:val="-20"/>
        </w:rPr>
        <w:t>3</w:t>
      </w:r>
      <w:r w:rsidRPr="00AF5520">
        <w:t>.1.2</w:t>
      </w:r>
      <w:r w:rsidRPr="00AF5520">
        <w:tab/>
        <w:t>Connection Site Specification to reflect any changes to the Transmission Connection Assets or User Equipment at a Connection Site located on such Transmission Owner's Transmission System; and</w:t>
      </w:r>
    </w:p>
    <w:p w14:paraId="5F1C8A58" w14:textId="343B3FBF" w:rsidR="008015C7" w:rsidRPr="00AF5520" w:rsidRDefault="008015C7" w:rsidP="008015C7">
      <w:pPr>
        <w:ind w:left="2160" w:hanging="720"/>
      </w:pPr>
      <w:r w:rsidRPr="00AF5520">
        <w:t>2.</w:t>
      </w:r>
      <w:r w:rsidRPr="00AF5520">
        <w:rPr>
          <w:spacing w:val="-20"/>
        </w:rPr>
        <w:t>1</w:t>
      </w:r>
      <w:r w:rsidR="00C000D7">
        <w:rPr>
          <w:spacing w:val="-20"/>
        </w:rPr>
        <w:t>3</w:t>
      </w:r>
      <w:r w:rsidRPr="00AF5520">
        <w:t>.1.3</w:t>
      </w:r>
      <w:r w:rsidRPr="00AF5520">
        <w:tab/>
        <w:t>Transmission Interface Site Specifications to reflect any changes to its Transmission Interface Assets at Transmission Interface Sites.</w:t>
      </w:r>
    </w:p>
    <w:p w14:paraId="64F447FB" w14:textId="60095747" w:rsidR="008015C7" w:rsidRPr="00AF5520" w:rsidRDefault="008015C7" w:rsidP="008015C7">
      <w:pPr>
        <w:ind w:left="1440" w:hanging="720"/>
      </w:pPr>
      <w:r w:rsidRPr="00AF5520">
        <w:t>2.1</w:t>
      </w:r>
      <w:r w:rsidR="00C000D7">
        <w:t>3</w:t>
      </w:r>
      <w:r w:rsidRPr="00AF5520">
        <w:t>.2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0A7A4540" w14:textId="61663747" w:rsidR="008015C7" w:rsidRPr="00AF5520" w:rsidRDefault="008015C7" w:rsidP="008015C7">
      <w:pPr>
        <w:ind w:left="2160" w:hanging="720"/>
      </w:pPr>
      <w:r w:rsidRPr="00AF5520">
        <w:t>2.</w:t>
      </w:r>
      <w:r w:rsidRPr="00AF5520">
        <w:rPr>
          <w:spacing w:val="-20"/>
        </w:rPr>
        <w:t>1</w:t>
      </w:r>
      <w:r w:rsidR="00C000D7">
        <w:rPr>
          <w:spacing w:val="-20"/>
        </w:rPr>
        <w:t>3</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0FBF4C4B" w14:textId="29637BA1" w:rsidR="008015C7" w:rsidRPr="00AF5520" w:rsidRDefault="008015C7" w:rsidP="008015C7">
      <w:pPr>
        <w:ind w:left="2160" w:hanging="720"/>
      </w:pPr>
      <w:r w:rsidRPr="00AF5520">
        <w:t>2.</w:t>
      </w:r>
      <w:r w:rsidRPr="00AF5520">
        <w:rPr>
          <w:spacing w:val="-20"/>
        </w:rPr>
        <w:t>1</w:t>
      </w:r>
      <w:r w:rsidR="00C000D7">
        <w:rPr>
          <w:spacing w:val="-20"/>
        </w:rPr>
        <w:t>3</w:t>
      </w:r>
      <w:r w:rsidRPr="00AF5520">
        <w:t>.2.2</w:t>
      </w:r>
      <w:r w:rsidRPr="00AF5520">
        <w:tab/>
        <w:t xml:space="preserve">giving advice or assistance </w:t>
      </w:r>
      <w:proofErr w:type="gramStart"/>
      <w:r w:rsidRPr="00AF5520">
        <w:t>in order to</w:t>
      </w:r>
      <w:proofErr w:type="gramEnd"/>
      <w:r w:rsidRPr="00AF5520">
        <w:t xml:space="preserve"> enable that other Party to obtain such Consents as that Party may require.  </w:t>
      </w:r>
    </w:p>
    <w:p w14:paraId="38DE9AE2" w14:textId="43A6B225" w:rsidR="00930CAF" w:rsidRPr="00AF5520" w:rsidRDefault="00930CAF">
      <w:pPr>
        <w:outlineLvl w:val="0"/>
      </w:pPr>
      <w:r w:rsidRPr="00AF5520">
        <w:rPr>
          <w:b/>
        </w:rPr>
        <w:t>3.</w:t>
      </w:r>
      <w:r w:rsidRPr="00AF5520">
        <w:tab/>
      </w:r>
      <w:r w:rsidRPr="00AF5520">
        <w:rPr>
          <w:b/>
          <w:caps/>
        </w:rPr>
        <w:t>DEFAULT PLANNING BOUNDARY</w:t>
      </w:r>
    </w:p>
    <w:p w14:paraId="4EE8AE70" w14:textId="36C88823" w:rsidR="00930CAF" w:rsidRPr="00AF5520" w:rsidRDefault="00930CAF">
      <w:pPr>
        <w:pStyle w:val="Schedule1"/>
        <w:tabs>
          <w:tab w:val="clear" w:pos="720"/>
        </w:tabs>
        <w:outlineLvl w:val="9"/>
        <w:rPr>
          <w:kern w:val="0"/>
        </w:rPr>
      </w:pPr>
      <w:r w:rsidRPr="00A16A98">
        <w:rPr>
          <w:kern w:val="0"/>
        </w:rPr>
        <w:t>3.1</w:t>
      </w:r>
      <w:r w:rsidRPr="00A16A98">
        <w:rPr>
          <w:kern w:val="0"/>
        </w:rPr>
        <w:tab/>
        <w:t xml:space="preserve">For the purposes of planning and developing Construction Projects in accordance with Section D, Part Two and subject to any contrary agreement between the relevant Transmission Owner and </w:t>
      </w:r>
      <w:r w:rsidR="00511D47">
        <w:rPr>
          <w:kern w:val="0"/>
        </w:rPr>
        <w:t>The Company</w:t>
      </w:r>
      <w:r w:rsidRPr="00A16A98">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4F78CC76" w14:textId="51C65E9D" w:rsidR="00F057CA" w:rsidRDefault="00930CAF" w:rsidP="00F057CA">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902A179" w14:textId="688AAB59" w:rsidR="00930CAF" w:rsidRPr="00AF5520" w:rsidRDefault="00930CAF">
      <w:pPr>
        <w:ind w:left="1440" w:hanging="720"/>
      </w:pPr>
      <w:r w:rsidRPr="00AF5520">
        <w:t>3.1.</w:t>
      </w:r>
      <w:r w:rsidR="00C000D7">
        <w:t>2</w:t>
      </w:r>
      <w:r w:rsidRPr="00AF5520">
        <w:tab/>
        <w:t xml:space="preserve">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w:t>
      </w:r>
      <w:r w:rsidRPr="00AF5520">
        <w:lastRenderedPageBreak/>
        <w:t>agreed bolted connection at or adjacent to the tee point shall be deemed to be an isolator for these purposes;</w:t>
      </w:r>
    </w:p>
    <w:p w14:paraId="04F97D98" w14:textId="2ADC69B3" w:rsidR="00930CAF" w:rsidRPr="00AF5520" w:rsidRDefault="00930CAF">
      <w:pPr>
        <w:ind w:left="1440" w:hanging="720"/>
      </w:pPr>
      <w:r w:rsidRPr="00AF5520">
        <w:t>3.1.</w:t>
      </w:r>
      <w:r w:rsidR="00C000D7">
        <w:t>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7253F380" w14:textId="64CFAEDF" w:rsidR="00930CAF" w:rsidRPr="00AF5520" w:rsidRDefault="00930CAF">
      <w:pPr>
        <w:ind w:left="1440" w:hanging="720"/>
      </w:pPr>
      <w:r w:rsidRPr="00AF5520">
        <w:t>3.1.</w:t>
      </w:r>
      <w:r w:rsidR="00C000D7">
        <w:t>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19B17A0D" w14:textId="0E749FB8" w:rsidR="00930CAF" w:rsidRPr="00AF5520" w:rsidRDefault="00930CAF">
      <w:pPr>
        <w:ind w:left="1440" w:hanging="720"/>
      </w:pPr>
      <w:r w:rsidRPr="00AF5520">
        <w:t>3.1.</w:t>
      </w:r>
      <w:r w:rsidR="00C000D7">
        <w:t>5</w:t>
      </w:r>
      <w:r w:rsidRPr="00AF5520">
        <w:tab/>
        <w:t>in the case of a metal clad switchgear bay the electrical boundary will be the equivalent of those specified in this paragraph 3.1 save that:</w:t>
      </w:r>
    </w:p>
    <w:p w14:paraId="48A404A3" w14:textId="2B200F3E" w:rsidR="00930CAF" w:rsidRPr="00AF5520" w:rsidRDefault="00930CAF">
      <w:pPr>
        <w:ind w:left="2127" w:hanging="687"/>
      </w:pPr>
      <w:r w:rsidRPr="00AF5520">
        <w:t>3.1.</w:t>
      </w:r>
      <w:r w:rsidR="00C000D7">
        <w:t>5</w:t>
      </w:r>
      <w:r w:rsidRPr="00AF5520">
        <w:t>.1</w:t>
      </w:r>
      <w:r w:rsidRPr="00AF5520">
        <w:tab/>
        <w:t>for rack out switchgear, the electrical boundary will be at the busbar shutters;</w:t>
      </w:r>
    </w:p>
    <w:p w14:paraId="5752B8BB" w14:textId="07F5763F" w:rsidR="00930CAF" w:rsidRPr="00AF5520" w:rsidRDefault="00930CAF">
      <w:pPr>
        <w:ind w:left="2127" w:hanging="687"/>
      </w:pPr>
      <w:r w:rsidRPr="00AF5520">
        <w:t>3.1.</w:t>
      </w:r>
      <w:r w:rsidR="00C000D7">
        <w:t>5</w:t>
      </w:r>
      <w:r w:rsidRPr="00AF5520">
        <w:t xml:space="preserve">.2 </w:t>
      </w:r>
      <w:r w:rsidRPr="00AF5520">
        <w:tab/>
        <w:t>for SF6 switchgear, the electrical boundary will be at the gas zone separators on the busbar side of the busbar selection devices.</w:t>
      </w:r>
    </w:p>
    <w:p w14:paraId="1B85BDC5" w14:textId="6EC6159E" w:rsidR="00930CAF" w:rsidRPr="00AF5520" w:rsidRDefault="00930CAF">
      <w:pPr>
        <w:ind w:left="1440" w:hanging="720"/>
      </w:pPr>
      <w:r w:rsidRPr="00AF5520">
        <w:t>3.1.</w:t>
      </w:r>
      <w:r w:rsidR="00C000D7">
        <w:t>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74CDEE41" w14:textId="1216C133" w:rsidR="00930CAF" w:rsidRPr="00AF5520" w:rsidRDefault="008E7E90" w:rsidP="008E7E90">
      <w:pPr>
        <w:ind w:left="720" w:hanging="720"/>
      </w:pPr>
      <w:r>
        <w:t>3.</w:t>
      </w:r>
      <w:r w:rsidR="00254EC1">
        <w:t>2</w:t>
      </w:r>
      <w:r w:rsidR="00930CAF" w:rsidRPr="00AF5520">
        <w:tab/>
        <w:t xml:space="preserve">If, in accordance with a request received from a User, </w:t>
      </w:r>
      <w:r w:rsidR="0036128F">
        <w:t>The Company</w:t>
      </w:r>
      <w:r w:rsidR="00930CAF" w:rsidRPr="00AF5520">
        <w:t xml:space="preserve"> wants to use, at a Connection Site, transformers of specialised design for unusual load characteristics at the electrical boundary, these shall form part of the relevant Transmission Owner's Transmission System but </w:t>
      </w:r>
      <w:r w:rsidR="0038541B">
        <w:t>The Company</w:t>
      </w:r>
      <w:r w:rsidR="00930CAF"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from those of the normal range of domestic, </w:t>
      </w:r>
      <w:proofErr w:type="gramStart"/>
      <w:r w:rsidR="00930CAF" w:rsidRPr="00AF5520">
        <w:t>commercial</w:t>
      </w:r>
      <w:proofErr w:type="gramEnd"/>
      <w:r w:rsidR="00930CAF" w:rsidRPr="00AF5520">
        <w:t xml:space="preserve"> and industrial loads (including loads which vary considerably in duration or magnitude).</w:t>
      </w:r>
    </w:p>
    <w:p w14:paraId="1B3A1C97" w14:textId="3066C8ED" w:rsidR="00930CAF" w:rsidRPr="00AF5520" w:rsidRDefault="00930CAF">
      <w:pPr>
        <w:ind w:left="720" w:hanging="720"/>
      </w:pPr>
      <w:r w:rsidRPr="00AF5520">
        <w:t>3.</w:t>
      </w:r>
      <w:r w:rsidR="00254EC1">
        <w:t>3</w:t>
      </w:r>
      <w:r w:rsidRPr="00AF5520">
        <w:tab/>
        <w:t xml:space="preserve">For the avoidance of doubt nothing in this paragraph 3 shall </w:t>
      </w:r>
      <w:proofErr w:type="gramStart"/>
      <w:r w:rsidRPr="00AF5520">
        <w:t>effect</w:t>
      </w:r>
      <w:proofErr w:type="gramEnd"/>
      <w:r w:rsidRPr="00AF5520">
        <w:t xml:space="preserve"> any transfer of ownership in any Plant and Apparatus.</w:t>
      </w:r>
    </w:p>
    <w:bookmarkEnd w:id="223"/>
    <w:bookmarkEnd w:id="224"/>
    <w:p w14:paraId="1F6792C4"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63762EBC"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47EBD1B7" w14:textId="5442AABF" w:rsidR="00930CAF" w:rsidRPr="00AF5520" w:rsidRDefault="00930CAF">
      <w:pPr>
        <w:ind w:left="1440" w:hanging="720"/>
      </w:pPr>
      <w:r w:rsidRPr="00AF5520">
        <w:lastRenderedPageBreak/>
        <w:t>4.1.1</w:t>
      </w:r>
      <w:r w:rsidRPr="00AF5520">
        <w:tab/>
      </w:r>
      <w:r w:rsidR="0038541B">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tatement pursuant to Standard Condition C11 of its Transmission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3CD93724" w14:textId="6CA43135" w:rsidR="00930CAF" w:rsidRPr="00AF5520" w:rsidRDefault="00930CAF">
      <w:pPr>
        <w:ind w:left="1440" w:hanging="720"/>
      </w:pPr>
      <w:r w:rsidRPr="00AF5520">
        <w:t>4.1.2</w:t>
      </w:r>
      <w:r w:rsidRPr="00AF5520">
        <w:tab/>
      </w:r>
      <w:r w:rsidR="0038541B">
        <w:t>The Company</w:t>
      </w:r>
      <w:r w:rsidRPr="00AF5520">
        <w:t xml:space="preserve"> shall agree with each Transmission Owner a programme of activities required to be undertaken by that Transmission Owner </w:t>
      </w:r>
      <w:proofErr w:type="gramStart"/>
      <w:r w:rsidRPr="00AF5520">
        <w:t>in order to</w:t>
      </w:r>
      <w:proofErr w:type="gramEnd"/>
      <w:r w:rsidRPr="00AF5520">
        <w:t xml:space="preserve"> support </w:t>
      </w:r>
      <w:r w:rsidR="0038541B">
        <w:t>The Company</w:t>
      </w:r>
      <w:r w:rsidRPr="00AF5520">
        <w:t xml:space="preserve"> in </w:t>
      </w:r>
      <w:r w:rsidR="0038541B">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74253BDD" w14:textId="44D7975C" w:rsidR="00930CAF" w:rsidRPr="00AF5520" w:rsidRDefault="00930CAF">
      <w:pPr>
        <w:ind w:left="1440" w:hanging="720"/>
      </w:pPr>
      <w:r w:rsidRPr="00AF5520">
        <w:t>4.1.3</w:t>
      </w:r>
      <w:r w:rsidRPr="00AF5520">
        <w:tab/>
        <w:t xml:space="preserve">In the event that </w:t>
      </w:r>
      <w:r w:rsidR="0038541B">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38541B">
        <w:t>The Company</w:t>
      </w:r>
      <w:r w:rsidRPr="00AF5520">
        <w:t xml:space="preserve"> may specify.</w:t>
      </w:r>
    </w:p>
    <w:p w14:paraId="53767AAE" w14:textId="7BC3037D" w:rsidR="00930CAF" w:rsidRPr="00AF5520" w:rsidRDefault="00930CAF">
      <w:pPr>
        <w:ind w:left="1440" w:hanging="720"/>
      </w:pPr>
      <w:r w:rsidRPr="00AF5520">
        <w:t>4.1.4</w:t>
      </w:r>
      <w:r w:rsidRPr="00AF5520">
        <w:tab/>
      </w:r>
      <w:r w:rsidR="0038541B">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w:t>
      </w:r>
      <w:proofErr w:type="gramStart"/>
      <w:r w:rsidRPr="00AF5520">
        <w:t>in order to</w:t>
      </w:r>
      <w:proofErr w:type="gramEnd"/>
      <w:r w:rsidRPr="00AF5520">
        <w:t xml:space="preserve">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034D468C" w14:textId="402D89B0" w:rsidR="00930CAF" w:rsidRPr="00AF5520" w:rsidRDefault="00930CAF">
      <w:pPr>
        <w:ind w:left="1440" w:hanging="720"/>
      </w:pPr>
      <w:r w:rsidRPr="00AF5520">
        <w:t>4.1.5</w:t>
      </w:r>
      <w:r w:rsidRPr="00AF5520">
        <w:tab/>
        <w:t xml:space="preserve">In the event that </w:t>
      </w:r>
      <w:r w:rsidR="0038541B">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38541B">
        <w:t>The Company</w:t>
      </w:r>
      <w:r w:rsidRPr="00AF5520">
        <w:t>'s proposals in respect of such amendments shall prevail.</w:t>
      </w:r>
    </w:p>
    <w:p w14:paraId="46981A76"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543C042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1D780A23"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21299C83" w14:textId="2A53416B" w:rsidR="00294B25" w:rsidRPr="00AF5520" w:rsidRDefault="00294B25" w:rsidP="00294B25">
      <w:pPr>
        <w:tabs>
          <w:tab w:val="left" w:pos="1440"/>
        </w:tabs>
        <w:ind w:left="1440" w:hanging="720"/>
        <w:outlineLvl w:val="0"/>
        <w:rPr>
          <w:noProof/>
        </w:rPr>
      </w:pPr>
      <w:r w:rsidRPr="00AF5520">
        <w:rPr>
          <w:noProof/>
        </w:rPr>
        <w:t>5.1.1</w:t>
      </w:r>
      <w:r w:rsidRPr="00AF5520">
        <w:rPr>
          <w:noProof/>
        </w:rPr>
        <w:tab/>
      </w:r>
      <w:r w:rsidR="00FC0AFC">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25" w:name="OLE_LINK7"/>
      <w:bookmarkStart w:id="226" w:name="OLE_LINK8"/>
      <w:r w:rsidR="007C46E2" w:rsidRPr="00AF5520">
        <w:rPr>
          <w:noProof/>
        </w:rPr>
        <w:t xml:space="preserve">for the Network Options Assessment </w:t>
      </w:r>
      <w:r w:rsidRPr="00AF5520">
        <w:rPr>
          <w:noProof/>
        </w:rPr>
        <w:t>pursuant to Special Condition C</w:t>
      </w:r>
      <w:r w:rsidR="005D2BEC" w:rsidRPr="00AF5520">
        <w:rPr>
          <w:noProof/>
        </w:rPr>
        <w:t>27</w:t>
      </w:r>
      <w:r w:rsidR="006E68E7" w:rsidRPr="00AF5520">
        <w:rPr>
          <w:noProof/>
        </w:rPr>
        <w:t>: The Network Options Assessment process and reporting requirements</w:t>
      </w:r>
      <w:bookmarkEnd w:id="225"/>
      <w:bookmarkEnd w:id="226"/>
      <w:r w:rsidR="00A769E4" w:rsidRPr="00AF5520">
        <w:rPr>
          <w:noProof/>
        </w:rPr>
        <w:t xml:space="preserve"> </w:t>
      </w:r>
      <w:r w:rsidRPr="00AF5520">
        <w:rPr>
          <w:noProof/>
        </w:rPr>
        <w:t xml:space="preserve">of its Transmission Licence, consult with each Transmission Owner. </w:t>
      </w:r>
    </w:p>
    <w:p w14:paraId="5465FF1E" w14:textId="436A8FF9" w:rsidR="00B76E62" w:rsidRPr="00AF5520" w:rsidRDefault="00294B25" w:rsidP="008A54C6">
      <w:pPr>
        <w:tabs>
          <w:tab w:val="left" w:pos="1440"/>
        </w:tabs>
        <w:ind w:left="1440" w:hanging="720"/>
        <w:outlineLvl w:val="0"/>
        <w:rPr>
          <w:noProof/>
        </w:rPr>
      </w:pPr>
      <w:r w:rsidRPr="00AF5520">
        <w:rPr>
          <w:noProof/>
        </w:rPr>
        <w:lastRenderedPageBreak/>
        <w:t>5.1.2</w:t>
      </w:r>
      <w:r w:rsidRPr="00AF5520">
        <w:rPr>
          <w:noProof/>
        </w:rPr>
        <w:tab/>
      </w:r>
      <w:r w:rsidR="002613C0">
        <w:rPr>
          <w:noProof/>
        </w:rPr>
        <w:t>The Company</w:t>
      </w:r>
      <w:r w:rsidRPr="00AF5520">
        <w:rPr>
          <w:noProof/>
        </w:rPr>
        <w:t xml:space="preserve"> shall agree with each Transmission Owner a programme of activies required to be undertaken by that Transmission Owner in order to support </w:t>
      </w:r>
      <w:r w:rsidR="002613C0">
        <w:rPr>
          <w:noProof/>
        </w:rPr>
        <w:t>The Company</w:t>
      </w:r>
      <w:r w:rsidRPr="00AF5520">
        <w:rPr>
          <w:noProof/>
        </w:rPr>
        <w:t xml:space="preserve"> in </w:t>
      </w:r>
      <w:r w:rsidR="002613C0">
        <w:rPr>
          <w:noProof/>
        </w:rPr>
        <w:t>The Company</w:t>
      </w:r>
      <w:r w:rsidRPr="00AF5520">
        <w:rPr>
          <w:noProof/>
        </w:rPr>
        <w:t>’s</w:t>
      </w:r>
      <w:r w:rsidR="007C46E2" w:rsidRPr="00AF5520">
        <w:rPr>
          <w:noProof/>
        </w:rPr>
        <w:t>:</w:t>
      </w:r>
      <w:r w:rsidRPr="00AF5520">
        <w:rPr>
          <w:noProof/>
        </w:rPr>
        <w:t xml:space="preserve"> </w:t>
      </w:r>
    </w:p>
    <w:p w14:paraId="67F8FE3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563D2F10" w14:textId="5267A3D8"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044363AA"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85324FC"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18BEA22E" w14:textId="065CADD1"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613C0">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 C27 Part C of the Transmission Licence.</w:t>
      </w:r>
    </w:p>
    <w:p w14:paraId="64606EE3" w14:textId="141DD4F2"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613C0">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613C0">
        <w:rPr>
          <w:noProof/>
        </w:rPr>
        <w:t>The Company</w:t>
      </w:r>
      <w:r w:rsidRPr="00AF5520">
        <w:rPr>
          <w:noProof/>
        </w:rPr>
        <w:t xml:space="preserve"> </w:t>
      </w:r>
      <w:r w:rsidR="00A0343C" w:rsidRPr="00AF5520">
        <w:rPr>
          <w:noProof/>
        </w:rPr>
        <w:t>may specify.</w:t>
      </w:r>
    </w:p>
    <w:p w14:paraId="628AF2CC" w14:textId="1BBE42E3"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613C0">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07917160" w14:textId="3DE5A76C"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613C0">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613C0">
        <w:rPr>
          <w:noProof/>
        </w:rPr>
        <w:t>The Company’</w:t>
      </w:r>
      <w:r w:rsidRPr="00AF5520">
        <w:rPr>
          <w:noProof/>
        </w:rPr>
        <w:t>s proposals in repect of such amendments shall prevail.</w:t>
      </w:r>
    </w:p>
    <w:p w14:paraId="71B72D9D"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1B5DD3A7"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798D6BA1" w14:textId="7C149644"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613C0">
        <w:rPr>
          <w:noProof/>
        </w:rPr>
        <w:t>The Company</w:t>
      </w:r>
      <w:r w:rsidRPr="00AF5520">
        <w:rPr>
          <w:noProof/>
        </w:rPr>
        <w:t xml:space="preserve"> with the Wider Cancellation Charge Information (in the form agreed by the Transmission Owner and </w:t>
      </w:r>
      <w:r w:rsidR="002613C0">
        <w:rPr>
          <w:noProof/>
        </w:rPr>
        <w:t>The Company</w:t>
      </w:r>
      <w:r w:rsidRPr="00AF5520">
        <w:rPr>
          <w:noProof/>
        </w:rPr>
        <w:t xml:space="preserve">) and in accordance with following timescales (or such other timescales as agreed by the Transmission Owner and </w:t>
      </w:r>
      <w:r w:rsidR="002613C0">
        <w:rPr>
          <w:noProof/>
        </w:rPr>
        <w:t>The Company</w:t>
      </w:r>
      <w:r w:rsidRPr="00AF5520">
        <w:rPr>
          <w:noProof/>
        </w:rPr>
        <w:t>):</w:t>
      </w:r>
    </w:p>
    <w:p w14:paraId="41670802" w14:textId="383640BF" w:rsidR="008A54C6" w:rsidRPr="00AF5520" w:rsidRDefault="008A54C6" w:rsidP="008A54C6">
      <w:pPr>
        <w:tabs>
          <w:tab w:val="left" w:pos="1440"/>
        </w:tabs>
        <w:ind w:left="1440" w:hanging="720"/>
        <w:outlineLvl w:val="0"/>
        <w:rPr>
          <w:noProof/>
        </w:rPr>
      </w:pPr>
      <w:r w:rsidRPr="00AF5520">
        <w:rPr>
          <w:noProof/>
        </w:rPr>
        <w:lastRenderedPageBreak/>
        <w:t>6.1.1</w:t>
      </w:r>
      <w:r w:rsidRPr="00AF5520">
        <w:rPr>
          <w:noProof/>
        </w:rPr>
        <w:tab/>
        <w:t xml:space="preserve">for the first Annual Wider Cancellation Charge Statement by the date agreed by the Parties as being sufficient to enable </w:t>
      </w:r>
      <w:r w:rsidR="00885116">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28AB0CC5"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4515A574" w14:textId="77777777" w:rsidR="008015C7" w:rsidRPr="00AF5520" w:rsidRDefault="008015C7" w:rsidP="008015C7">
      <w:pPr>
        <w:tabs>
          <w:tab w:val="left" w:pos="1440"/>
        </w:tabs>
        <w:ind w:left="1440" w:hanging="720"/>
        <w:outlineLvl w:val="0"/>
        <w:rPr>
          <w:noProof/>
        </w:rPr>
      </w:pPr>
    </w:p>
    <w:p w14:paraId="6A791C58"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43414791" w14:textId="77777777" w:rsidR="00930CAF" w:rsidRPr="00AF5520" w:rsidRDefault="00930CAF">
      <w:pPr>
        <w:pStyle w:val="Restart"/>
        <w:tabs>
          <w:tab w:val="clear" w:pos="720"/>
        </w:tabs>
        <w:spacing w:after="240" w:line="300" w:lineRule="atLeast"/>
        <w:rPr>
          <w:caps w:val="0"/>
          <w:kern w:val="0"/>
        </w:rPr>
      </w:pPr>
      <w:bookmarkStart w:id="227" w:name="_Ref59280495"/>
      <w:bookmarkStart w:id="228" w:name="_Hlk137479767"/>
      <w:r w:rsidRPr="00AF5520">
        <w:rPr>
          <w:caps w:val="0"/>
          <w:kern w:val="0"/>
        </w:rPr>
        <w:t>1.</w:t>
      </w:r>
      <w:r w:rsidRPr="00AF5520">
        <w:rPr>
          <w:caps w:val="0"/>
          <w:kern w:val="0"/>
        </w:rPr>
        <w:tab/>
        <w:t>INTRODUCTION</w:t>
      </w:r>
    </w:p>
    <w:p w14:paraId="3A635939" w14:textId="2BFC035E"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885116">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1062A77E" w14:textId="518E438B" w:rsidR="00930CAF" w:rsidRPr="00AF5520" w:rsidRDefault="00930CAF">
      <w:pPr>
        <w:pStyle w:val="Heading1"/>
        <w:numPr>
          <w:ilvl w:val="0"/>
          <w:numId w:val="0"/>
        </w:numPr>
        <w:ind w:left="1440" w:hanging="1440"/>
      </w:pPr>
      <w:r w:rsidRPr="00AF5520">
        <w:tab/>
        <w:t>1.1.1</w:t>
      </w:r>
      <w:r w:rsidRPr="00AF5520">
        <w:tab/>
        <w:t xml:space="preserve">the process by which </w:t>
      </w:r>
      <w:r w:rsidR="00885116">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33C040B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717EE825"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C9CBA78" w14:textId="5B07F073"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proofErr w:type="spellStart"/>
      <w:r w:rsidR="00885116">
        <w:t>They</w:t>
      </w:r>
      <w:proofErr w:type="spellEnd"/>
      <w:r w:rsidR="00885116">
        <w:t xml:space="preserve"> Company</w:t>
      </w:r>
      <w:r w:rsidR="0093033A" w:rsidRPr="00AF5520">
        <w:t xml:space="preserve"> of the User Commitment Methodology.  </w:t>
      </w:r>
    </w:p>
    <w:p w14:paraId="13AA5E25" w14:textId="762E0FAA" w:rsidR="00930CAF" w:rsidRPr="00AF5520" w:rsidRDefault="00930CAF">
      <w:pPr>
        <w:pStyle w:val="Heading1"/>
        <w:numPr>
          <w:ilvl w:val="0"/>
          <w:numId w:val="0"/>
        </w:numPr>
        <w:tabs>
          <w:tab w:val="clear" w:pos="720"/>
        </w:tabs>
        <w:ind w:left="720" w:hanging="720"/>
        <w:rPr>
          <w:b/>
        </w:rPr>
      </w:pPr>
      <w:bookmarkStart w:id="229" w:name="_Ref62309100"/>
      <w:bookmarkEnd w:id="227"/>
      <w:r w:rsidRPr="00AF5520">
        <w:rPr>
          <w:b/>
        </w:rPr>
        <w:t>2.</w:t>
      </w:r>
      <w:r w:rsidRPr="00AF5520">
        <w:tab/>
      </w:r>
      <w:r w:rsidR="00885116">
        <w:rPr>
          <w:b/>
        </w:rPr>
        <w:t>THE COMPANY</w:t>
      </w:r>
      <w:r w:rsidRPr="00AF5520">
        <w:rPr>
          <w:b/>
        </w:rPr>
        <w:t xml:space="preserve"> CONSTRUCTION APPLICATIONS </w:t>
      </w:r>
    </w:p>
    <w:p w14:paraId="09EA6F09"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1B26B97" w14:textId="77777777"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r w:rsidRPr="00AF5520">
        <w:t>, Modification or a System Construction; and</w:t>
      </w:r>
    </w:p>
    <w:p w14:paraId="34D61FA0" w14:textId="1E85BD50" w:rsidR="00930CAF" w:rsidRPr="00AF5520" w:rsidRDefault="00930CAF">
      <w:pPr>
        <w:ind w:left="1440" w:hanging="720"/>
      </w:pPr>
      <w:r w:rsidRPr="00AF5520">
        <w:t>2.1.2</w:t>
      </w:r>
      <w:r w:rsidRPr="00AF5520">
        <w:tab/>
        <w:t>"</w:t>
      </w:r>
      <w:r w:rsidR="008D6C27" w:rsidRPr="00AF5520">
        <w:rPr>
          <w:b/>
        </w:rPr>
        <w:t>NGESO</w:t>
      </w:r>
      <w:r w:rsidRPr="00AF5520">
        <w:rPr>
          <w:b/>
        </w:rPr>
        <w:t xml:space="preserve"> Construction Application</w:t>
      </w:r>
      <w:r w:rsidRPr="00AF5520">
        <w:t xml:space="preserve">" refers to an application submitted by </w:t>
      </w:r>
      <w:r w:rsidR="00885116">
        <w:t>The Company</w:t>
      </w:r>
      <w:r w:rsidRPr="00AF5520">
        <w:t xml:space="preserve"> to a Transmission Owner in relation to a Construction Project, and which is (as appropriate) a: </w:t>
      </w:r>
    </w:p>
    <w:p w14:paraId="15881792" w14:textId="6220AB8A" w:rsidR="00930CAF" w:rsidRPr="00AF5520" w:rsidRDefault="00930CAF">
      <w:pPr>
        <w:ind w:left="720" w:firstLine="720"/>
      </w:pPr>
      <w:r w:rsidRPr="00AF5520">
        <w:t>2.1.2.1</w:t>
      </w:r>
      <w:r w:rsidRPr="00AF5520">
        <w:tab/>
      </w:r>
      <w:r w:rsidR="00885116">
        <w:t>The Company</w:t>
      </w:r>
      <w:r w:rsidRPr="00AF5520">
        <w:t xml:space="preserve"> Connection Application;</w:t>
      </w:r>
    </w:p>
    <w:p w14:paraId="20FCE95F" w14:textId="2C5F49A8" w:rsidR="00930CAF" w:rsidRPr="00AF5520" w:rsidRDefault="00930CAF">
      <w:pPr>
        <w:ind w:left="720" w:firstLine="720"/>
      </w:pPr>
      <w:r w:rsidRPr="00AF5520">
        <w:lastRenderedPageBreak/>
        <w:t>2.1.2.2</w:t>
      </w:r>
      <w:r w:rsidRPr="00AF5520">
        <w:tab/>
      </w:r>
      <w:r w:rsidR="00692577">
        <w:t>The Company</w:t>
      </w:r>
      <w:r w:rsidRPr="00AF5520">
        <w:t xml:space="preserve"> Modification Application; or</w:t>
      </w:r>
    </w:p>
    <w:p w14:paraId="2191B73B" w14:textId="77777777" w:rsidR="00930CAF" w:rsidRPr="00AF5520" w:rsidRDefault="00930CAF">
      <w:pPr>
        <w:pStyle w:val="Heading1"/>
        <w:numPr>
          <w:ilvl w:val="0"/>
          <w:numId w:val="0"/>
        </w:numPr>
        <w:tabs>
          <w:tab w:val="clear" w:pos="720"/>
        </w:tabs>
        <w:ind w:left="2160" w:hanging="720"/>
      </w:pPr>
      <w:r w:rsidRPr="00AF5520">
        <w:t>2.1.2.3</w:t>
      </w:r>
      <w:r w:rsidRPr="00AF5520">
        <w:tab/>
        <w:t>System Construction Application.</w:t>
      </w:r>
    </w:p>
    <w:p w14:paraId="6E2F247A" w14:textId="36066B09" w:rsidR="00930CAF" w:rsidRPr="00AF5520" w:rsidRDefault="00930CAF">
      <w:pPr>
        <w:pStyle w:val="Heading1"/>
        <w:numPr>
          <w:ilvl w:val="0"/>
          <w:numId w:val="0"/>
        </w:numPr>
        <w:tabs>
          <w:tab w:val="clear" w:pos="720"/>
        </w:tabs>
        <w:ind w:left="720" w:hanging="720"/>
      </w:pPr>
      <w:r w:rsidRPr="00AF5520">
        <w:t>2.2</w:t>
      </w:r>
      <w:r w:rsidRPr="00AF5520">
        <w:tab/>
      </w:r>
      <w:bookmarkStart w:id="230" w:name="_Ref64281438"/>
      <w:r w:rsidRPr="00AF5520">
        <w:t xml:space="preserve">If </w:t>
      </w:r>
      <w:r w:rsidR="00692577">
        <w:t>The Company</w:t>
      </w:r>
      <w:r w:rsidRPr="00AF5520">
        <w:t xml:space="preserve"> considers it may be necessary for a Construction Project to be undertaken, it shall submit </w:t>
      </w:r>
      <w:r w:rsidR="001337C8">
        <w:t>The</w:t>
      </w:r>
      <w:r w:rsidRPr="00AF5520">
        <w:t xml:space="preserve"> </w:t>
      </w:r>
      <w:r w:rsidR="00692577">
        <w:t>Company</w:t>
      </w:r>
      <w:r w:rsidRPr="00AF5520">
        <w:t xml:space="preserve"> Construction Application in accordance with paragraph 2.3 to:</w:t>
      </w:r>
    </w:p>
    <w:p w14:paraId="2197588E"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462CF95B"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4666F39F" w14:textId="4EC3FD5B"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692577">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769CF340"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7E2CCBF1" w14:textId="07E0576D"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A121E7">
        <w:t>The</w:t>
      </w:r>
      <w:r w:rsidRPr="00AF5520">
        <w:t xml:space="preserve"> </w:t>
      </w:r>
      <w:r w:rsidR="00692577">
        <w:t>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1798D9C2"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5DE6AF08" w14:textId="40D0391F"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692577">
        <w:t>The Company</w:t>
      </w:r>
      <w:r w:rsidRPr="00AF5520">
        <w:t xml:space="preserve"> otherwise identifies is likely to be required to enter into a TO Construction Agreement in respect of the Construction Project,</w:t>
      </w:r>
    </w:p>
    <w:p w14:paraId="75D5B1A6" w14:textId="530F7318" w:rsidR="00930CAF" w:rsidRPr="00AF5520" w:rsidRDefault="00930CAF">
      <w:pPr>
        <w:pStyle w:val="Heading1"/>
        <w:numPr>
          <w:ilvl w:val="0"/>
          <w:numId w:val="0"/>
        </w:numPr>
        <w:tabs>
          <w:tab w:val="clear" w:pos="720"/>
        </w:tabs>
        <w:ind w:left="720"/>
      </w:pPr>
      <w:r w:rsidRPr="00AF5520">
        <w:t>(</w:t>
      </w:r>
      <w:r w:rsidR="00692577">
        <w:t>The Company</w:t>
      </w:r>
      <w:r w:rsidRPr="00AF5520">
        <w:t xml:space="preserve"> and each Transmission Owner which receives </w:t>
      </w:r>
      <w:r w:rsidR="00A121E7">
        <w:t xml:space="preserve">The </w:t>
      </w:r>
      <w:r w:rsidR="00692577">
        <w:t>Company</w:t>
      </w:r>
      <w:r w:rsidRPr="00AF5520">
        <w:t xml:space="preserve"> Construction Application shall be referred to in this Section as a </w:t>
      </w:r>
      <w:r w:rsidRPr="00AF5520">
        <w:rPr>
          <w:b/>
        </w:rPr>
        <w:t>"Construction Party"</w:t>
      </w:r>
      <w:r w:rsidRPr="00AF5520">
        <w:t>).</w:t>
      </w:r>
    </w:p>
    <w:p w14:paraId="220D3527" w14:textId="2DCDF052" w:rsidR="00930CAF" w:rsidRPr="00AF5520" w:rsidRDefault="00930CAF">
      <w:pPr>
        <w:pStyle w:val="Heading1"/>
        <w:numPr>
          <w:ilvl w:val="0"/>
          <w:numId w:val="0"/>
        </w:numPr>
        <w:tabs>
          <w:tab w:val="clear" w:pos="720"/>
        </w:tabs>
        <w:ind w:left="720" w:hanging="720"/>
      </w:pPr>
      <w:r w:rsidRPr="00AF5520">
        <w:t>2.3</w:t>
      </w:r>
      <w:r w:rsidRPr="00AF5520">
        <w:tab/>
      </w:r>
      <w:r w:rsidR="00692577">
        <w:t>The Company</w:t>
      </w:r>
      <w:r w:rsidRPr="00AF5520">
        <w:t xml:space="preserve"> shall submit </w:t>
      </w:r>
      <w:r w:rsidR="00A121E7">
        <w:t>The</w:t>
      </w:r>
      <w:r w:rsidRPr="00AF5520">
        <w:t xml:space="preserve"> </w:t>
      </w:r>
      <w:r w:rsidR="00692577">
        <w:t>Company</w:t>
      </w:r>
      <w:r w:rsidRPr="00AF5520">
        <w:t xml:space="preserve"> Construction Application:</w:t>
      </w:r>
    </w:p>
    <w:p w14:paraId="6FBCD8C8"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3AD552AA"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230"/>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24D10DB7"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0307E3AD" w14:textId="200FBD8A" w:rsidR="00930CAF" w:rsidRPr="00AF5520" w:rsidRDefault="009F780A">
      <w:pPr>
        <w:pStyle w:val="Heading1"/>
        <w:numPr>
          <w:ilvl w:val="0"/>
          <w:numId w:val="0"/>
        </w:numPr>
        <w:tabs>
          <w:tab w:val="clear" w:pos="720"/>
        </w:tabs>
        <w:ind w:left="1440" w:hanging="720"/>
      </w:pPr>
      <w:r w:rsidRPr="00AF5520">
        <w:lastRenderedPageBreak/>
        <w:t>2.3.</w:t>
      </w:r>
      <w:r w:rsidR="0098633F" w:rsidRPr="00AF5520">
        <w:t>4</w:t>
      </w:r>
      <w:r w:rsidRPr="00AF5520">
        <w:tab/>
      </w:r>
      <w:r w:rsidR="00047E33" w:rsidRPr="00AF5520">
        <w:t>pursuant to sub-paragraph 2.2.</w:t>
      </w:r>
      <w:r w:rsidR="0098633F" w:rsidRPr="00AF5520">
        <w:t>3</w:t>
      </w:r>
      <w:r w:rsidR="00047E33" w:rsidRPr="00AF5520">
        <w:t xml:space="preserve"> where it relates to </w:t>
      </w:r>
      <w:r w:rsidR="00A121E7">
        <w:t>The</w:t>
      </w:r>
      <w:r w:rsidR="00047E33" w:rsidRPr="00AF5520">
        <w:t xml:space="preserve"> </w:t>
      </w:r>
      <w:r w:rsidR="00692577">
        <w:t>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60B60E2E" w14:textId="1A660CF4" w:rsidR="00930CAF" w:rsidRPr="00AF5520" w:rsidRDefault="00930CAF">
      <w:pPr>
        <w:ind w:left="1440" w:hanging="720"/>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692577">
        <w:t>The Company</w:t>
      </w:r>
      <w:r w:rsidRPr="00AF5520">
        <w:t xml:space="preserve"> gives a Transmission Owner notice under paragraph 3.3</w:t>
      </w:r>
      <w:r w:rsidR="008F6DC4" w:rsidRPr="00AF5520">
        <w:t>.</w:t>
      </w:r>
    </w:p>
    <w:p w14:paraId="434AEC9B" w14:textId="208E3426"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w:t>
      </w:r>
      <w:r w:rsidR="00A121E7">
        <w:t>The</w:t>
      </w:r>
      <w:r w:rsidRPr="00AF5520">
        <w:t xml:space="preserve"> </w:t>
      </w:r>
      <w:r w:rsidR="00692577">
        <w:t>Company</w:t>
      </w:r>
      <w:r w:rsidRPr="00AF5520">
        <w:t xml:space="preserve"> Construction Application shall be deemed to be effective if it is complete and clear in all material respects.</w:t>
      </w:r>
    </w:p>
    <w:p w14:paraId="2C63C463" w14:textId="3203E916" w:rsidR="00930CAF" w:rsidRPr="00AF5520" w:rsidRDefault="00930CAF">
      <w:pPr>
        <w:pStyle w:val="Heading1"/>
        <w:numPr>
          <w:ilvl w:val="0"/>
          <w:numId w:val="0"/>
        </w:numPr>
        <w:tabs>
          <w:tab w:val="clear" w:pos="720"/>
        </w:tabs>
        <w:ind w:left="720" w:hanging="720"/>
      </w:pPr>
      <w:r w:rsidRPr="00AF5520">
        <w:t>2.5</w:t>
      </w:r>
      <w:r w:rsidRPr="00AF5520">
        <w:tab/>
        <w:t xml:space="preserve">If a Transmission Owner reasonably considers that </w:t>
      </w:r>
      <w:r w:rsidR="00A121E7">
        <w:t>The</w:t>
      </w:r>
      <w:r w:rsidRPr="00AF5520">
        <w:t xml:space="preserve"> </w:t>
      </w:r>
      <w:r w:rsidR="00692577">
        <w:t>Company</w:t>
      </w:r>
      <w:r w:rsidRPr="00AF5520">
        <w:t xml:space="preserve"> Construction Application is not effective it shall, as soon as reasonably practicable and in any event within five Business Days of receipt of </w:t>
      </w:r>
      <w:r w:rsidR="00A121E7">
        <w:t>T</w:t>
      </w:r>
      <w:r w:rsidRPr="00AF5520">
        <w:t xml:space="preserve">he </w:t>
      </w:r>
      <w:r w:rsidR="00692577">
        <w:t>Company</w:t>
      </w:r>
      <w:r w:rsidRPr="00AF5520">
        <w:t xml:space="preserve"> Construction Application, notify </w:t>
      </w:r>
      <w:r w:rsidR="008D6C27" w:rsidRPr="00AF5520">
        <w:t>NGESO</w:t>
      </w:r>
      <w:r w:rsidRPr="00AF5520">
        <w:t xml:space="preserve"> of:</w:t>
      </w:r>
    </w:p>
    <w:p w14:paraId="0A71C7C9" w14:textId="60662B72" w:rsidR="00930CAF" w:rsidRPr="00AF5520" w:rsidRDefault="00930CAF">
      <w:pPr>
        <w:ind w:left="1440" w:hanging="720"/>
      </w:pPr>
      <w:r w:rsidRPr="00AF5520">
        <w:t>2.5.1</w:t>
      </w:r>
      <w:r w:rsidRPr="00AF5520">
        <w:tab/>
        <w:t xml:space="preserve">the detailed reasons why it considers </w:t>
      </w:r>
      <w:r w:rsidR="00A121E7">
        <w:t>T</w:t>
      </w:r>
      <w:r w:rsidRPr="00AF5520">
        <w:t xml:space="preserve">he </w:t>
      </w:r>
      <w:r w:rsidR="00692577">
        <w:t>Company</w:t>
      </w:r>
      <w:r w:rsidRPr="00AF5520">
        <w:t xml:space="preserve"> Construction Application is incomplete or unclear in a material respect; and</w:t>
      </w:r>
    </w:p>
    <w:p w14:paraId="4A0A17E0" w14:textId="6B1FC7A6" w:rsidR="00930CAF" w:rsidRPr="00AF5520" w:rsidRDefault="00930CAF">
      <w:pPr>
        <w:ind w:left="1440" w:hanging="720"/>
      </w:pPr>
      <w:r w:rsidRPr="00AF5520">
        <w:t>2.5.2</w:t>
      </w:r>
      <w:r w:rsidRPr="00AF5520">
        <w:tab/>
        <w:t xml:space="preserve">the amendments (including clarifications, additional information, data or other material) it considers are required to make </w:t>
      </w:r>
      <w:r w:rsidR="00A121E7">
        <w:t>T</w:t>
      </w:r>
      <w:r w:rsidRPr="00AF5520">
        <w:t xml:space="preserve">he </w:t>
      </w:r>
      <w:r w:rsidR="00692577">
        <w:t>Company</w:t>
      </w:r>
      <w:r w:rsidRPr="00AF5520">
        <w:t xml:space="preserve"> Construction Application effective,   </w:t>
      </w:r>
    </w:p>
    <w:p w14:paraId="0042CC83" w14:textId="65B6D768"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692577">
        <w:rPr>
          <w:kern w:val="28"/>
        </w:rPr>
        <w:t>The Company</w:t>
      </w:r>
      <w:r w:rsidRPr="00AF5520">
        <w:rPr>
          <w:kern w:val="28"/>
        </w:rPr>
        <w:t xml:space="preserve"> (and, where reasonably requested by </w:t>
      </w:r>
      <w:r w:rsidR="00692577">
        <w:rPr>
          <w:kern w:val="28"/>
        </w:rPr>
        <w:t>The Company</w:t>
      </w:r>
      <w:r w:rsidRPr="00AF5520">
        <w:rPr>
          <w:kern w:val="28"/>
        </w:rPr>
        <w:t xml:space="preserve">, any relevant third parties) so that the </w:t>
      </w:r>
      <w:r w:rsidR="00692577">
        <w:rPr>
          <w:kern w:val="28"/>
        </w:rPr>
        <w:t>Company</w:t>
      </w:r>
      <w:r w:rsidRPr="00AF5520">
        <w:rPr>
          <w:kern w:val="28"/>
        </w:rPr>
        <w:t xml:space="preserve"> Construction Application is made effective as soon as reasonably practicable</w:t>
      </w:r>
      <w:r w:rsidRPr="00AF5520">
        <w:t>. Any dispute in relation to the effectiveness of</w:t>
      </w:r>
      <w:r w:rsidR="00A121E7">
        <w:t xml:space="preserve"> The</w:t>
      </w:r>
      <w:r w:rsidRPr="00AF5520">
        <w:t xml:space="preserve"> </w:t>
      </w:r>
      <w:r w:rsidR="00810F09">
        <w:t>Company</w:t>
      </w:r>
      <w:r w:rsidRPr="00AF5520">
        <w:t xml:space="preserve"> Construction Application may be referred as a Dispute to the Authority in accordance with Section H, paragraph 4.1.</w:t>
      </w:r>
    </w:p>
    <w:p w14:paraId="1DAC72CB" w14:textId="479998CD"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(except a nominated Offshore Transmission Owner</w:t>
      </w:r>
      <w:r w:rsidR="000740C8">
        <w:t xml:space="preserve"> </w:t>
      </w:r>
      <w:r w:rsidR="00B9231D" w:rsidRPr="00AF5520">
        <w:t xml:space="preserve">whose Transmission System to provide the New Connection is to be delivered through OTSDUW Build) </w:t>
      </w:r>
      <w:r w:rsidRPr="00AF5520">
        <w:t xml:space="preserve">shall charge </w:t>
      </w:r>
      <w:r w:rsidR="00810F09">
        <w:t>The Company</w:t>
      </w:r>
      <w:r w:rsidRPr="00AF5520">
        <w:t xml:space="preserve"> and </w:t>
      </w:r>
      <w:r w:rsidR="00810F09">
        <w:t>The Company</w:t>
      </w:r>
      <w:r w:rsidRPr="00AF5520">
        <w:t xml:space="preserve"> shall pay Engineering Charges in relation to a </w:t>
      </w:r>
      <w:r w:rsidR="00810F09">
        <w:t>Company</w:t>
      </w:r>
      <w:r w:rsidRPr="00AF5520">
        <w:t xml:space="preserve"> Construction Application in accordance with Schedule Ten.</w:t>
      </w:r>
    </w:p>
    <w:p w14:paraId="7BBC87DF" w14:textId="0DD098E4" w:rsidR="00930CAF" w:rsidRPr="00AF5520" w:rsidRDefault="00930CAF">
      <w:pPr>
        <w:pStyle w:val="Heading1"/>
        <w:numPr>
          <w:ilvl w:val="0"/>
          <w:numId w:val="0"/>
        </w:numPr>
        <w:tabs>
          <w:tab w:val="clear" w:pos="720"/>
        </w:tabs>
        <w:ind w:left="720" w:hanging="720"/>
      </w:pPr>
      <w:r w:rsidRPr="00AF5520">
        <w:t>2.7</w:t>
      </w:r>
      <w:r w:rsidRPr="00AF5520">
        <w:tab/>
      </w:r>
      <w:r w:rsidR="00810F09" w:rsidRPr="00D3138B">
        <w:t>The Company</w:t>
      </w:r>
      <w:r w:rsidRPr="00AF5520">
        <w:t xml:space="preserve"> shall immediately notify each other Construction Party following:</w:t>
      </w:r>
    </w:p>
    <w:p w14:paraId="0AB57219" w14:textId="327F8F96"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DA7DE6">
        <w:t>T</w:t>
      </w:r>
      <w:r w:rsidRPr="00AF5520">
        <w:t xml:space="preserve">he </w:t>
      </w:r>
      <w:r w:rsidR="00D3138B">
        <w:t>Company</w:t>
      </w:r>
      <w:r w:rsidRPr="00AF5520">
        <w:t xml:space="preserve"> Construction Application or associated information provided to such Construction Party; or</w:t>
      </w:r>
    </w:p>
    <w:p w14:paraId="6DE6D4C3" w14:textId="355E64E0" w:rsidR="00930CAF" w:rsidRPr="00AF5520" w:rsidRDefault="00930CAF">
      <w:pPr>
        <w:pStyle w:val="Heading1"/>
        <w:numPr>
          <w:ilvl w:val="0"/>
          <w:numId w:val="0"/>
        </w:numPr>
        <w:tabs>
          <w:tab w:val="clear" w:pos="720"/>
        </w:tabs>
        <w:ind w:left="1440" w:hanging="720"/>
      </w:pPr>
      <w:r w:rsidRPr="00AF5520">
        <w:t>2.7.2</w:t>
      </w:r>
      <w:r w:rsidRPr="00AF5520">
        <w:tab/>
        <w:t xml:space="preserve">the withdrawal of the relevant User Application by a User, in which case such notice shall also constitute notice of withdrawal by </w:t>
      </w:r>
      <w:r w:rsidR="00D3138B">
        <w:t>The Company</w:t>
      </w:r>
      <w:r w:rsidRPr="00AF5520">
        <w:t xml:space="preserve"> of any relevant </w:t>
      </w:r>
      <w:r w:rsidR="00DA7DE6">
        <w:t xml:space="preserve">The </w:t>
      </w:r>
      <w:r w:rsidR="00D3138B">
        <w:t>Company</w:t>
      </w:r>
      <w:r w:rsidRPr="00AF5520">
        <w:t xml:space="preserve"> Construction Application.</w:t>
      </w:r>
    </w:p>
    <w:p w14:paraId="4B7D3912" w14:textId="2EF2E13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1A7524">
        <w:rPr>
          <w:b/>
        </w:rPr>
        <w:t>THE</w:t>
      </w:r>
      <w:r w:rsidRPr="00AF5520">
        <w:rPr>
          <w:b/>
        </w:rPr>
        <w:t xml:space="preserve"> </w:t>
      </w:r>
      <w:r w:rsidR="00D3138B">
        <w:rPr>
          <w:b/>
        </w:rPr>
        <w:t>COMPANY</w:t>
      </w:r>
      <w:r w:rsidRPr="00AF5520">
        <w:rPr>
          <w:b/>
        </w:rPr>
        <w:t xml:space="preserve"> CONSTRUCTION APPLICATION</w:t>
      </w:r>
    </w:p>
    <w:p w14:paraId="1E0347AD" w14:textId="1A096D99" w:rsidR="008F6DC4" w:rsidRPr="00AF5520" w:rsidRDefault="00930CAF" w:rsidP="008F6DC4">
      <w:pPr>
        <w:ind w:left="720" w:hanging="720"/>
      </w:pPr>
      <w:r>
        <w:t>3.1</w:t>
      </w:r>
      <w:r>
        <w:tab/>
      </w:r>
      <w:r w:rsidR="00D3138B">
        <w:t>The Company</w:t>
      </w:r>
      <w:r w:rsidR="008F6DC4">
        <w:t xml:space="preserve"> shall prepare and update </w:t>
      </w:r>
      <w:r w:rsidR="008F6DC4" w:rsidRPr="00AF5520">
        <w:rPr>
          <w:b/>
        </w:rPr>
        <w:t>Construction Planning Assumptions</w:t>
      </w:r>
      <w:r w:rsidR="008F6DC4">
        <w:t xml:space="preserve"> from time to time and shall promptly provide such new or updated Construction Planning </w:t>
      </w:r>
      <w:r w:rsidR="008F6DC4">
        <w:lastRenderedPageBreak/>
        <w:t>Assumptions to Transmission Owners to assist in the preparation of TO Construction Offers.  Such Construction Planning Assumptions shall only be used by each Transmission Owner in preparation of TO Construction Offers.</w:t>
      </w:r>
    </w:p>
    <w:p w14:paraId="7EE16D0B" w14:textId="76BE38A2" w:rsidR="008F6DC4" w:rsidRPr="00AF5520" w:rsidRDefault="008F6DC4" w:rsidP="008F6DC4">
      <w:pPr>
        <w:tabs>
          <w:tab w:val="left" w:pos="720"/>
        </w:tabs>
        <w:ind w:left="720" w:hanging="720"/>
      </w:pPr>
      <w:r w:rsidRPr="00AF5520">
        <w:t>3.2</w:t>
      </w:r>
      <w:r w:rsidRPr="00AF5520">
        <w:tab/>
        <w:t xml:space="preserve">If </w:t>
      </w:r>
      <w:r w:rsidR="00D3138B">
        <w:t>The Company</w:t>
      </w:r>
      <w:r w:rsidRPr="00AF5520">
        <w:t xml:space="preserve"> generates an updated set of Construction Planning Assumptions pursuant to paragraph 3.1, it shall:</w:t>
      </w:r>
    </w:p>
    <w:p w14:paraId="29213DDA" w14:textId="7A8F8593"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D3138B">
        <w:t>The Company</w:t>
      </w:r>
      <w:r w:rsidRPr="00AF5520">
        <w:t xml:space="preserve"> reasonably determines are likely to materially affect such Transmission Owner's Transmission System; and</w:t>
      </w:r>
    </w:p>
    <w:p w14:paraId="7B4E9B99"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11B440C2" w14:textId="14F601FD"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1A7524">
        <w:t>T</w:t>
      </w:r>
      <w:r w:rsidRPr="00AF5520">
        <w:t xml:space="preserve">he </w:t>
      </w:r>
      <w:r w:rsidR="00D3138B">
        <w:t>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4B2515D6" w14:textId="3CB70BC5" w:rsidR="00930CAF" w:rsidRPr="00AF5520" w:rsidRDefault="00930CAF">
      <w:pPr>
        <w:pStyle w:val="Heading1"/>
        <w:numPr>
          <w:ilvl w:val="0"/>
          <w:numId w:val="0"/>
        </w:numPr>
        <w:tabs>
          <w:tab w:val="clear" w:pos="720"/>
        </w:tabs>
        <w:ind w:left="2160" w:hanging="720"/>
      </w:pPr>
      <w:r w:rsidRPr="00AF5520">
        <w:t>3.2.2.2</w:t>
      </w:r>
      <w:r w:rsidRPr="00AF5520">
        <w:tab/>
        <w:t>submit a new</w:t>
      </w:r>
      <w:r w:rsidR="001A7524">
        <w:t xml:space="preserve"> The</w:t>
      </w:r>
      <w:r w:rsidRPr="00AF5520">
        <w:t xml:space="preserve"> </w:t>
      </w:r>
      <w:r w:rsidR="00D3138B">
        <w:t>Company</w:t>
      </w:r>
      <w:r w:rsidRPr="00AF5520">
        <w:t xml:space="preserve"> Construction Application to such Transmission Owner pursuant to sub-paragraph 2.2.</w:t>
      </w:r>
      <w:r w:rsidR="003506BE" w:rsidRPr="00AF5520">
        <w:t>5</w:t>
      </w:r>
      <w:r w:rsidRPr="00AF5520">
        <w:t>.</w:t>
      </w:r>
    </w:p>
    <w:p w14:paraId="68C397E5" w14:textId="61991906" w:rsidR="00CC792E" w:rsidRPr="00AF5520" w:rsidRDefault="008F6DC4" w:rsidP="008F6DC4">
      <w:pPr>
        <w:tabs>
          <w:tab w:val="left" w:pos="720"/>
        </w:tabs>
        <w:ind w:left="720" w:hanging="720"/>
      </w:pPr>
      <w:r w:rsidRPr="00AF5520">
        <w:t>3.3</w:t>
      </w:r>
      <w:r w:rsidRPr="00AF5520">
        <w:tab/>
      </w:r>
      <w:r w:rsidR="00D3138B">
        <w:t>The Company</w:t>
      </w:r>
      <w:r w:rsidRPr="00AF5520">
        <w:t xml:space="preserve"> shall notify each Transmission Owner which receives </w:t>
      </w:r>
      <w:r w:rsidR="001A7524">
        <w:t>The</w:t>
      </w:r>
      <w:r w:rsidR="00D3138B">
        <w:t xml:space="preserve"> Company</w:t>
      </w:r>
      <w:r w:rsidRPr="00AF5520">
        <w:t xml:space="preserve"> Construction Application as soon as reasonably practicable and, in any event</w:t>
      </w:r>
      <w:r w:rsidR="00E50A94" w:rsidRPr="00AF5520">
        <w:t>:</w:t>
      </w:r>
    </w:p>
    <w:p w14:paraId="32A70E46"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4DDB645A"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74A5B120" w14:textId="4961EF9E" w:rsidR="008F6DC4" w:rsidRPr="00AF5520" w:rsidRDefault="008F6DC4" w:rsidP="00CC792E">
      <w:pPr>
        <w:tabs>
          <w:tab w:val="left" w:pos="720"/>
        </w:tabs>
        <w:ind w:left="720" w:hanging="11"/>
      </w:pPr>
      <w:r w:rsidRPr="00AF5520">
        <w:t xml:space="preserve"> if it does not intend to generate a set of Construction Planning Assumptions in respect of the relevant Construction Project.  In such circumstances </w:t>
      </w:r>
      <w:r w:rsidR="007E5BE6">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13891010" w14:textId="0CBAC889" w:rsidR="00930CAF" w:rsidRPr="00AF5520" w:rsidRDefault="00930CAF">
      <w:pPr>
        <w:pStyle w:val="Heading1"/>
        <w:numPr>
          <w:ilvl w:val="0"/>
          <w:numId w:val="0"/>
        </w:numPr>
        <w:tabs>
          <w:tab w:val="clear" w:pos="720"/>
        </w:tabs>
        <w:ind w:left="720" w:hanging="720"/>
      </w:pPr>
      <w:r w:rsidRPr="00AF5520">
        <w:t>3.4</w:t>
      </w:r>
      <w:r w:rsidRPr="00AF5520">
        <w:tab/>
      </w:r>
      <w:r w:rsidR="007E5BE6">
        <w:t>The Company</w:t>
      </w:r>
      <w:r w:rsidRPr="00AF5520">
        <w:t xml:space="preserve"> may, </w:t>
      </w:r>
      <w:r w:rsidR="00967505" w:rsidRPr="00AF5520">
        <w:t>at</w:t>
      </w:r>
      <w:r w:rsidRPr="00AF5520">
        <w:t xml:space="preserve"> its discretion,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0C39FDF9" w14:textId="74ABDB26"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7E5BE6">
        <w:t>The Company</w:t>
      </w:r>
      <w:r w:rsidRPr="00AF5520">
        <w:t xml:space="preserve"> pursuant to paragraph 5.3; or</w:t>
      </w:r>
    </w:p>
    <w:p w14:paraId="27D0E9DD"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4A883CD" w14:textId="00034788" w:rsidR="00930CAF" w:rsidRPr="00AF5520" w:rsidRDefault="00930CAF">
      <w:pPr>
        <w:ind w:left="720" w:hanging="720"/>
      </w:pPr>
      <w:r w:rsidRPr="00AF5520">
        <w:t>3.5</w:t>
      </w:r>
      <w:r w:rsidRPr="00AF5520">
        <w:tab/>
        <w:t xml:space="preserve">A Transmission Owner may submit a request to </w:t>
      </w:r>
      <w:r w:rsidR="007E5BE6">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FD51203" w14:textId="18DBD04D" w:rsidR="00930CAF" w:rsidRPr="00AF5520" w:rsidRDefault="00930CAF">
      <w:pPr>
        <w:ind w:left="720" w:hanging="720"/>
      </w:pPr>
      <w:r w:rsidRPr="00AF5520">
        <w:lastRenderedPageBreak/>
        <w:t>3.6</w:t>
      </w:r>
      <w:r w:rsidRPr="00AF5520">
        <w:tab/>
        <w:t xml:space="preserve">If </w:t>
      </w:r>
      <w:r w:rsidR="007E5BE6">
        <w:t>The Company</w:t>
      </w:r>
      <w:r w:rsidRPr="00AF5520">
        <w:t xml:space="preserve"> receives a request for a change to Construction Planning Assumptions pursuant to paragraph 3.5 it shall, as soon as reasonably practicable:</w:t>
      </w:r>
    </w:p>
    <w:p w14:paraId="4C20BBF4" w14:textId="43D2CDAD"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7E5BE6">
        <w:t>The Company</w:t>
      </w:r>
      <w:r w:rsidRPr="00AF5520">
        <w:t xml:space="preserve"> intends to accommodate such request; and </w:t>
      </w:r>
    </w:p>
    <w:p w14:paraId="1ED768B1" w14:textId="77777777" w:rsidR="00930CAF" w:rsidRPr="00AF5520" w:rsidRDefault="00930CAF">
      <w:pPr>
        <w:ind w:left="1440" w:hanging="720"/>
      </w:pPr>
      <w:r w:rsidRPr="00AF5520">
        <w:t>3.6.2</w:t>
      </w:r>
      <w:r w:rsidRPr="00AF5520">
        <w:tab/>
        <w:t>where relevant, change and re-issue such Construction Planning Assumptions accordingly.</w:t>
      </w:r>
    </w:p>
    <w:p w14:paraId="48D81B1A"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5949541" w14:textId="092933E4" w:rsidR="00930CAF" w:rsidRPr="00AF5520" w:rsidRDefault="00930CAF">
      <w:pPr>
        <w:ind w:left="1440" w:hanging="720"/>
      </w:pPr>
      <w:r w:rsidRPr="00AF5520">
        <w:t>3.7.1</w:t>
      </w:r>
      <w:r w:rsidRPr="00AF5520">
        <w:tab/>
        <w:t xml:space="preserve">any notice received from </w:t>
      </w:r>
      <w:r w:rsidR="007E5BE6">
        <w:t>The Company</w:t>
      </w:r>
      <w:r w:rsidRPr="00AF5520">
        <w:t xml:space="preserve"> under 3.6.1; or</w:t>
      </w:r>
    </w:p>
    <w:p w14:paraId="502EAC2A" w14:textId="0CB858F2" w:rsidR="00930CAF" w:rsidRPr="00AF5520" w:rsidRDefault="00930CAF">
      <w:pPr>
        <w:ind w:left="1440" w:hanging="720"/>
      </w:pPr>
      <w:r w:rsidRPr="00AF5520">
        <w:t>3.7.2</w:t>
      </w:r>
      <w:r w:rsidRPr="00AF5520">
        <w:tab/>
        <w:t xml:space="preserve">any failure by </w:t>
      </w:r>
      <w:r w:rsidR="007E5BE6">
        <w:t>The Company</w:t>
      </w:r>
      <w:r w:rsidRPr="00AF5520">
        <w:t xml:space="preserve"> to respond to a request made by such Transmission Owner under paragraph 3.5 within a reasonable period of time, taking into account the nature, complexity and urgency of the request.</w:t>
      </w:r>
    </w:p>
    <w:p w14:paraId="298FA106" w14:textId="7D366D27"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7E5BE6">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7E5BE6">
        <w:t>The Company</w:t>
      </w:r>
      <w:r w:rsidRPr="00AF5520">
        <w:t xml:space="preserve"> under paragraphs 3.4 or 3.6 or any determination of a Dispute referred to the Authority pursuant to paragraph 3.7. </w:t>
      </w:r>
    </w:p>
    <w:p w14:paraId="06212DE3"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1EA149D" w14:textId="1898AF66" w:rsidR="00930CAF" w:rsidRPr="00AF5520" w:rsidRDefault="00930CAF">
      <w:pPr>
        <w:pStyle w:val="Heading1"/>
        <w:numPr>
          <w:ilvl w:val="0"/>
          <w:numId w:val="0"/>
        </w:numPr>
        <w:tabs>
          <w:tab w:val="clear" w:pos="720"/>
        </w:tabs>
        <w:ind w:left="720" w:hanging="720"/>
      </w:pPr>
      <w:r w:rsidRPr="00AF5520">
        <w:t>3.10</w:t>
      </w:r>
      <w:r w:rsidRPr="00AF5520">
        <w:tab/>
      </w:r>
      <w:r w:rsidR="007E5BE6">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4C2598E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59670BBD"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13A323E" w14:textId="6F749076"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9D52FE">
        <w:t>The</w:t>
      </w:r>
      <w:r w:rsidRPr="00AF5520">
        <w:t xml:space="preserve"> </w:t>
      </w:r>
      <w:r w:rsidR="007E5BE6">
        <w:t>Company</w:t>
      </w:r>
      <w:r w:rsidRPr="00AF5520">
        <w:t xml:space="preserve"> Construction Application </w:t>
      </w:r>
      <w:r w:rsidR="00B9231D" w:rsidRPr="00AF5520">
        <w:t xml:space="preserve">(other than an OTSDUW Build Application) </w:t>
      </w:r>
      <w:r w:rsidRPr="00AF5520">
        <w:t xml:space="preserve">shall notify </w:t>
      </w:r>
      <w:r w:rsidR="007E5BE6">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10A65389" w14:textId="77777777" w:rsidR="00CE12E1" w:rsidRPr="00AF5520" w:rsidRDefault="00CE12E1" w:rsidP="00CE12E1">
      <w:pPr>
        <w:pStyle w:val="Heading2"/>
        <w:numPr>
          <w:ilvl w:val="0"/>
          <w:numId w:val="0"/>
        </w:numPr>
        <w:tabs>
          <w:tab w:val="clear" w:pos="720"/>
        </w:tabs>
        <w:ind w:left="1440" w:hanging="720"/>
      </w:pPr>
      <w:r w:rsidRPr="00AF5520">
        <w:lastRenderedPageBreak/>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57DF6E88"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31A0475A" w14:textId="77777777" w:rsidR="007A3214" w:rsidRPr="00AF5520" w:rsidRDefault="007A3214" w:rsidP="00CE12E1">
      <w:pPr>
        <w:pStyle w:val="Heading2"/>
        <w:numPr>
          <w:ilvl w:val="0"/>
          <w:numId w:val="0"/>
        </w:numPr>
        <w:tabs>
          <w:tab w:val="clear" w:pos="720"/>
        </w:tabs>
        <w:ind w:left="1440" w:hanging="720"/>
      </w:pPr>
      <w:r w:rsidRPr="00AF5520">
        <w:t>4.1.3</w:t>
      </w:r>
      <w:r w:rsidRPr="00AF5520">
        <w:tab/>
      </w:r>
      <w:r w:rsidR="00334DF4" w:rsidRPr="00AF5520">
        <w:t xml:space="preserve">to incur </w:t>
      </w:r>
      <w:r w:rsidRPr="00AF5520">
        <w:t>costs equal to or in excess of 20 per cent of the original investment cost incurred by the</w:t>
      </w:r>
      <w:r w:rsidR="00407AE9" w:rsidRPr="00AF5520">
        <w:t xml:space="preserve"> </w:t>
      </w:r>
      <w:r w:rsidRPr="00AF5520">
        <w:t>offshore transmission owner</w:t>
      </w:r>
      <w:r w:rsidR="00407AE9" w:rsidRPr="00AF5520">
        <w:t xml:space="preserve"> </w:t>
      </w:r>
      <w:r w:rsidR="000740C8">
        <w:t>i</w:t>
      </w:r>
      <w:r w:rsidRPr="00AF5520">
        <w:t>n respect of the Offshore Transmission System, such amount to be cumulative over the lifetime of the transmission system.</w:t>
      </w:r>
    </w:p>
    <w:p w14:paraId="6CDE0968"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1D1BC016" w14:textId="039CABF2"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9D52FE">
        <w:t>T</w:t>
      </w:r>
      <w:r w:rsidRPr="00AF5520">
        <w:t xml:space="preserve">he </w:t>
      </w:r>
      <w:r w:rsidR="007E5BE6">
        <w:t>Company</w:t>
      </w:r>
      <w:r w:rsidRPr="00AF5520">
        <w:t xml:space="preserve"> Application Date; and</w:t>
      </w:r>
    </w:p>
    <w:p w14:paraId="4CA4D5A5"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6AA509FC" w14:textId="2C7D17D1"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7E5BE6">
        <w:t>The Company</w:t>
      </w:r>
      <w:r w:rsidRPr="00AF5520">
        <w:t xml:space="preserve"> under paragraph 4.1 that it will not be submitting a TO Construction Offer, it shall</w:t>
      </w:r>
    </w:p>
    <w:p w14:paraId="587CE9BA" w14:textId="5607698B"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7E5BE6">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4B1F74F6" w14:textId="083CB742"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7E5BE6">
        <w:t>The Company</w:t>
      </w:r>
      <w:r w:rsidRPr="00AF5520">
        <w:t xml:space="preserve"> in relation to such Construction Project.</w:t>
      </w:r>
    </w:p>
    <w:p w14:paraId="10D6ECE4" w14:textId="2204EC7C"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7E5BE6">
        <w:t>The Company</w:t>
      </w:r>
      <w:r w:rsidRPr="00AF5520">
        <w:t xml:space="preserve"> in relation to such Construction Project, and shall instead submit a OTSDUW Completion Report to </w:t>
      </w:r>
      <w:r w:rsidR="007E5BE6">
        <w:t>The Company</w:t>
      </w:r>
      <w:r w:rsidRPr="00AF5520">
        <w:t xml:space="preserve"> in relation to such Construction Project (or, in the case of Phased OTSDUW Build, each phase of the Construction Project).</w:t>
      </w:r>
    </w:p>
    <w:p w14:paraId="204AB368" w14:textId="31F11B4D"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7E5BE6">
        <w:t>The Company</w:t>
      </w:r>
      <w:r w:rsidRPr="00AF5520">
        <w:t xml:space="preserve"> may refer as a Dispute to the Authority in accordance with Section H, paragraph 4.1, any notice it receives:</w:t>
      </w:r>
    </w:p>
    <w:p w14:paraId="6CD168AE"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38A9DB7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6756230C" w14:textId="77777777" w:rsidR="00930CAF" w:rsidRPr="00AF5520" w:rsidRDefault="00930CAF">
      <w:pPr>
        <w:pStyle w:val="Heading1"/>
        <w:numPr>
          <w:ilvl w:val="0"/>
          <w:numId w:val="0"/>
        </w:numPr>
        <w:tabs>
          <w:tab w:val="clear" w:pos="720"/>
        </w:tabs>
        <w:ind w:left="720" w:hanging="720"/>
      </w:pPr>
      <w:r w:rsidRPr="00AF5520">
        <w:lastRenderedPageBreak/>
        <w:t>4.</w:t>
      </w:r>
      <w:r w:rsidR="00CE12E1" w:rsidRPr="00AF5520">
        <w:t>5</w:t>
      </w:r>
      <w:r w:rsidRPr="00AF5520">
        <w:tab/>
        <w:t>A Transmission Owner shall prepare each TO Construction Offer 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6E8B7EFD"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7893A4DF" w14:textId="6DFFC6D8"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9D52FE">
        <w:t>T</w:t>
      </w:r>
      <w:r w:rsidRPr="00AF5520">
        <w:t xml:space="preserve">he </w:t>
      </w:r>
      <w:r w:rsidR="007E5BE6">
        <w:t>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328EDAE" w14:textId="2CC1EAA2"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9D52FE">
        <w:t>T</w:t>
      </w:r>
      <w:r w:rsidRPr="00AF5520">
        <w:t xml:space="preserve">he </w:t>
      </w:r>
      <w:r w:rsidR="007E5BE6">
        <w:t>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643310FD" w14:textId="5AAC5CE8"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9D52FE">
        <w:t>T</w:t>
      </w:r>
      <w:r w:rsidRPr="00AF5520">
        <w:t xml:space="preserve">he </w:t>
      </w:r>
      <w:r w:rsidR="00B9712A">
        <w:t>Company</w:t>
      </w:r>
      <w:r w:rsidRPr="00AF5520">
        <w:t xml:space="preserve"> Construction Application.</w:t>
      </w:r>
    </w:p>
    <w:p w14:paraId="161F9F84" w14:textId="587A954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B9712A">
        <w:t>The Company</w:t>
      </w:r>
      <w:r w:rsidRPr="00AF5520">
        <w:t xml:space="preserve"> in accordance with paragraph 18.4.</w:t>
      </w:r>
    </w:p>
    <w:p w14:paraId="56374A1E" w14:textId="23E8B5D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B9712A">
        <w:t>The Company</w:t>
      </w:r>
      <w:r w:rsidRPr="00AF5520">
        <w:t xml:space="preserve"> shall indicate whether it wishes the Transmission Owner to undertake the work necessary to proceed to make a revised TO Construction Offer within the period specified in paragraph 4 or, where relevant, any other timescale directed or consented to by the Authority.</w:t>
      </w:r>
      <w:r w:rsidRPr="00AF5520">
        <w:rPr>
          <w:rStyle w:val="FootnoteReference"/>
          <w:b/>
        </w:rPr>
        <w:t xml:space="preserve"> </w:t>
      </w:r>
    </w:p>
    <w:p w14:paraId="22233F76" w14:textId="3193AA88"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B9712A">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3D464E2F" w14:textId="5111082F"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Transmission Owner which receives an effective</w:t>
      </w:r>
      <w:r w:rsidR="009D3026">
        <w:t xml:space="preserve"> The</w:t>
      </w:r>
      <w:r w:rsidRPr="00AF5520">
        <w:t xml:space="preserve"> </w:t>
      </w:r>
      <w:r w:rsidR="00B9712A">
        <w:t>Company</w:t>
      </w:r>
      <w:r w:rsidRPr="00AF5520">
        <w:t xml:space="preserve"> Construction Application </w:t>
      </w:r>
      <w:r w:rsidR="00B9231D" w:rsidRPr="00AF5520">
        <w:t xml:space="preserve">(other than an OTSDUW Build Application) </w:t>
      </w:r>
      <w:r w:rsidRPr="00AF5520">
        <w:t xml:space="preserve">under paragraph 2.2 above shall, unless otherwise agreed with </w:t>
      </w:r>
      <w:r w:rsidR="008D6C27" w:rsidRPr="00AF5520">
        <w:t>NGESO</w:t>
      </w:r>
      <w:r w:rsidRPr="00AF5520">
        <w:t xml:space="preserve"> or determined or directed by the Authority, submit a TO Construction Offer to </w:t>
      </w:r>
      <w:r w:rsidR="00B9712A">
        <w:t>The Company</w:t>
      </w:r>
      <w:r w:rsidRPr="00AF5520">
        <w:t xml:space="preserve"> as soon as reasonably practicable and, in any event, on or before the later of: </w:t>
      </w:r>
    </w:p>
    <w:p w14:paraId="4D324361" w14:textId="15470D2B"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9D3026">
        <w:t>T</w:t>
      </w:r>
      <w:r w:rsidRPr="00AF5520">
        <w:t xml:space="preserve">he </w:t>
      </w:r>
      <w:r w:rsidR="00B9712A">
        <w:t>Company</w:t>
      </w:r>
      <w:r w:rsidRPr="00AF5520">
        <w:t xml:space="preserve"> Application Date: and</w:t>
      </w:r>
    </w:p>
    <w:p w14:paraId="1C4FC611" w14:textId="77777777" w:rsidR="00B9231D" w:rsidRPr="00AF5520" w:rsidRDefault="00D07622" w:rsidP="00B9231D">
      <w:pPr>
        <w:pStyle w:val="Heading1"/>
        <w:numPr>
          <w:ilvl w:val="0"/>
          <w:numId w:val="0"/>
        </w:numPr>
        <w:ind w:left="864"/>
      </w:pPr>
      <w:r w:rsidRPr="00AF5520">
        <w:lastRenderedPageBreak/>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3B6E4E3F" w14:textId="77777777" w:rsidR="00B9231D" w:rsidRPr="00AF5520" w:rsidRDefault="00B9231D" w:rsidP="00B9231D">
      <w:pPr>
        <w:pStyle w:val="Heading1"/>
        <w:numPr>
          <w:ilvl w:val="0"/>
          <w:numId w:val="0"/>
        </w:numPr>
        <w:ind w:left="864"/>
      </w:pPr>
      <w:r w:rsidRPr="00AF5520">
        <w:t xml:space="preserve">and, in the case of an OTSDUW Build Application, shall submit an OTSDUW Completion Report to </w:t>
      </w:r>
      <w:r w:rsidR="008D6C27" w:rsidRPr="00AF5520">
        <w:t>NGESO</w:t>
      </w:r>
      <w:r w:rsidRPr="00AF5520">
        <w:t xml:space="preserve"> 6 months prior to the proposed OTSUA Transfer Time, or such other date as the Offshore Transmission Owner and </w:t>
      </w:r>
      <w:r w:rsidR="008D6C27" w:rsidRPr="00AF5520">
        <w:t>NGESO</w:t>
      </w:r>
      <w:r w:rsidRPr="00AF5520">
        <w:t xml:space="preserve"> shall agree, and</w:t>
      </w:r>
      <w:r w:rsidR="00967505" w:rsidRPr="00AF5520">
        <w:rPr>
          <w:strike/>
        </w:rPr>
        <w:t>,</w:t>
      </w:r>
      <w:r w:rsidRPr="00AF5520">
        <w:t xml:space="preserve"> in any event, by the OTSUA Transfer Time.</w:t>
      </w:r>
    </w:p>
    <w:p w14:paraId="11BC9916" w14:textId="61D0DED8" w:rsidR="00930CAF" w:rsidRPr="00AF5520" w:rsidRDefault="00930CAF">
      <w:pPr>
        <w:ind w:left="720" w:hanging="720"/>
      </w:pPr>
      <w:r w:rsidRPr="00AF5520">
        <w:t>4.</w:t>
      </w:r>
      <w:r w:rsidR="00CE12E1" w:rsidRPr="00AF5520">
        <w:t>9</w:t>
      </w:r>
      <w:r w:rsidRPr="00AF5520">
        <w:tab/>
      </w:r>
      <w:r w:rsidR="00EC4955">
        <w:t>The Company</w:t>
      </w:r>
      <w:r w:rsidRPr="00AF5520">
        <w:t xml:space="preserve"> and a Transmission Owner may agree that the Transmission Owner may submit its TO Construction Offer otherwise than in accordance with the dates set out in paragraph 4.</w:t>
      </w:r>
      <w:r w:rsidR="00CE12E1" w:rsidRPr="00AF5520">
        <w:t>8</w:t>
      </w:r>
      <w:r w:rsidRPr="00AF5520">
        <w:t xml:space="preserve"> provided that:</w:t>
      </w:r>
    </w:p>
    <w:p w14:paraId="0B499E70" w14:textId="57328669"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9D3026">
        <w:t>T</w:t>
      </w:r>
      <w:r w:rsidRPr="00AF5520">
        <w:t xml:space="preserve">he </w:t>
      </w:r>
      <w:r w:rsidR="00EC4955">
        <w:t>Company</w:t>
      </w:r>
      <w:r w:rsidRPr="00AF5520">
        <w:t xml:space="preserve"> Application Date; and</w:t>
      </w:r>
    </w:p>
    <w:p w14:paraId="224FE011"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6D53BA8C" w14:textId="77777777" w:rsidR="00930CAF" w:rsidRPr="00AF5520" w:rsidRDefault="00930CAF">
      <w:pPr>
        <w:ind w:left="709" w:firstLine="11"/>
      </w:pPr>
      <w:r w:rsidRPr="00AF5520">
        <w:t xml:space="preserve">unless otherwise determined by the Authority in accordance with an application under Standard Condition C9 of </w:t>
      </w:r>
      <w:r w:rsidR="008D6C27" w:rsidRPr="00AF5520">
        <w:t>NGESO</w:t>
      </w:r>
      <w:r w:rsidRPr="00AF5520">
        <w:t>'s Transmission Licence.</w:t>
      </w:r>
    </w:p>
    <w:p w14:paraId="40288CEA" w14:textId="7879075F" w:rsidR="00D85D1E" w:rsidRPr="00AF5520" w:rsidRDefault="00930CAF">
      <w:pPr>
        <w:ind w:left="720" w:hanging="720"/>
      </w:pPr>
      <w:r w:rsidRPr="00AF5520">
        <w:t>4.</w:t>
      </w:r>
      <w:r w:rsidR="00CE12E1" w:rsidRPr="00AF5520">
        <w:t>10</w:t>
      </w:r>
      <w:r w:rsidRPr="00AF5520">
        <w:tab/>
        <w:t xml:space="preserve">In the event that </w:t>
      </w:r>
      <w:r w:rsidR="00EC4955">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00EC4955">
        <w:t>The Company</w:t>
      </w:r>
      <w:r w:rsidRPr="00AF5520">
        <w:t>, taking into account such modified Construction Planning Assumptions, as soon as reasonably practicable.</w:t>
      </w:r>
    </w:p>
    <w:p w14:paraId="6EB2B0D1" w14:textId="299C63DA" w:rsidR="00930CAF" w:rsidRPr="00AF5520" w:rsidRDefault="00CE12E1">
      <w:pPr>
        <w:ind w:left="720" w:hanging="720"/>
      </w:pPr>
      <w:r w:rsidRPr="00AF5520">
        <w:t>4.11</w:t>
      </w:r>
      <w:r w:rsidRPr="00AF5520">
        <w:tab/>
      </w:r>
      <w:r w:rsidR="00D85D1E" w:rsidRPr="00AF5520">
        <w:t xml:space="preserve">In the event that an application is made to the Authority under Standard Condition C9 of </w:t>
      </w:r>
      <w:r w:rsidR="00EC4955">
        <w:t>The Company</w:t>
      </w:r>
      <w:r w:rsidR="00D85D1E" w:rsidRPr="00AF5520">
        <w:t xml:space="preserve">’s Transmission Licence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EC4955">
        <w:t>The Company</w:t>
      </w:r>
      <w:r w:rsidR="00D85D1E" w:rsidRPr="00AF5520">
        <w:t>, taking into account any determination or other direction from the Authority.</w:t>
      </w:r>
      <w:r w:rsidR="00930CAF" w:rsidRPr="00AF5520">
        <w:t xml:space="preserve">  </w:t>
      </w:r>
    </w:p>
    <w:p w14:paraId="58362A86"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310A4666" w14:textId="77777777" w:rsidR="00B9231D" w:rsidRPr="00AF5520" w:rsidRDefault="00B9231D" w:rsidP="00B9231D">
      <w:pPr>
        <w:ind w:left="720" w:hanging="720"/>
      </w:pPr>
    </w:p>
    <w:p w14:paraId="723B8A39" w14:textId="6FAF6C12" w:rsidR="00930CAF" w:rsidRPr="00AF5520" w:rsidRDefault="00930CAF">
      <w:r w:rsidRPr="00AF5520">
        <w:rPr>
          <w:b/>
        </w:rPr>
        <w:t>5.</w:t>
      </w:r>
      <w:r w:rsidRPr="00AF5520">
        <w:tab/>
      </w:r>
      <w:r w:rsidRPr="00AF5520">
        <w:rPr>
          <w:b/>
        </w:rPr>
        <w:t xml:space="preserve">ACCEPTANCE OF TO CONSTRUCTION OFFERS BY </w:t>
      </w:r>
      <w:r w:rsidR="00EC4955">
        <w:rPr>
          <w:b/>
        </w:rPr>
        <w:t>THE COMPANY</w:t>
      </w:r>
    </w:p>
    <w:p w14:paraId="71329E5F" w14:textId="31936957" w:rsidR="00930CAF" w:rsidRPr="00AF5520" w:rsidRDefault="00930CAF">
      <w:pPr>
        <w:pStyle w:val="Heading2"/>
        <w:numPr>
          <w:ilvl w:val="0"/>
          <w:numId w:val="0"/>
        </w:numPr>
        <w:tabs>
          <w:tab w:val="clear" w:pos="720"/>
        </w:tabs>
        <w:ind w:left="720" w:hanging="720"/>
      </w:pPr>
      <w:r w:rsidRPr="00AF5520">
        <w:t>5.1</w:t>
      </w:r>
      <w:r w:rsidRPr="00AF5520">
        <w:tab/>
        <w:t xml:space="preserve">A TO Construction Offer shall remain open for acceptance from the date on which it is submitted to </w:t>
      </w:r>
      <w:r w:rsidR="00EC4955">
        <w:t>The Company</w:t>
      </w:r>
      <w:r w:rsidRPr="00AF5520">
        <w:t xml:space="preserve"> pursuant to paragraph 4 to a date not less than </w:t>
      </w:r>
      <w:r w:rsidR="00334DF4" w:rsidRPr="00AF5520">
        <w:t xml:space="preserve">seven </w:t>
      </w:r>
      <w:r w:rsidRPr="00AF5520">
        <w:t xml:space="preserve">months from </w:t>
      </w:r>
      <w:r w:rsidR="009D3026">
        <w:t>T</w:t>
      </w:r>
      <w:r w:rsidRPr="00AF5520">
        <w:t xml:space="preserve">he </w:t>
      </w:r>
      <w:r w:rsidR="00EC4955">
        <w:t>Company</w:t>
      </w:r>
      <w:r w:rsidRPr="00AF5520">
        <w:t xml:space="preserve"> Application Date</w:t>
      </w:r>
      <w:r w:rsidRPr="00AF5520">
        <w:rPr>
          <w:b/>
        </w:rPr>
        <w:t xml:space="preserve"> </w:t>
      </w:r>
      <w:r w:rsidRPr="00AF5520">
        <w:t xml:space="preserve">unless an application is made to the Authority under Standard Condition C9 of </w:t>
      </w:r>
      <w:r w:rsidR="00EC4955">
        <w:t>The Company</w:t>
      </w:r>
      <w:r w:rsidRPr="00AF5520">
        <w:t xml:space="preserve">'s Transmission Licence.  In which event, such </w:t>
      </w:r>
      <w:r w:rsidRPr="00AF5520">
        <w:lastRenderedPageBreak/>
        <w:t>period shall remain open for acceptance until the date 17 days after any determination by or other direction from the Authority pursuant to such application.</w:t>
      </w:r>
    </w:p>
    <w:p w14:paraId="3DF2917B"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1DC3F5F9" w14:textId="7F3D0A77"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EC4955">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01C02694"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394BC6E"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3C0D9870" w14:textId="34E48587"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F952BC">
        <w:t>The Company</w:t>
      </w:r>
      <w:r w:rsidRPr="00AF5520">
        <w:t xml:space="preserve">, any other planning or analysis required in the course of preparing </w:t>
      </w:r>
      <w:r w:rsidR="009D3026">
        <w:t>T</w:t>
      </w:r>
      <w:r w:rsidRPr="00AF5520">
        <w:t xml:space="preserve">he </w:t>
      </w:r>
      <w:r w:rsidR="00F952BC">
        <w:t>Company</w:t>
      </w:r>
      <w:r w:rsidRPr="00AF5520">
        <w:t xml:space="preserve"> Offer;</w:t>
      </w:r>
      <w:r w:rsidRPr="00AF5520">
        <w:rPr>
          <w:rStyle w:val="FootnoteReference"/>
        </w:rPr>
        <w:t xml:space="preserve"> </w:t>
      </w:r>
    </w:p>
    <w:p w14:paraId="709DCE50" w14:textId="3DE357A5"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F952BC">
        <w:t>The Company</w:t>
      </w:r>
      <w:r w:rsidRPr="00AF5520">
        <w:t xml:space="preserve"> and any application(s) for Consent(s) which are or are likely to be required in respect of the Construction Project, are co-ordinated;</w:t>
      </w:r>
    </w:p>
    <w:p w14:paraId="7100B3CB" w14:textId="51D9427D"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F952BC">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F952BC">
        <w:t>The Company</w:t>
      </w:r>
      <w:r w:rsidRPr="00AF5520">
        <w:t xml:space="preserve"> its relevant planning or analysis</w:t>
      </w:r>
      <w:r w:rsidR="001D05E6" w:rsidRPr="00AF5520">
        <w:t>;</w:t>
      </w:r>
    </w:p>
    <w:p w14:paraId="42FE5FC4" w14:textId="16D89219"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F952BC">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33ACC722" w14:textId="0D699703"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F952BC">
        <w:t xml:space="preserve">The </w:t>
      </w:r>
      <w:r w:rsidR="00F952BC">
        <w:lastRenderedPageBreak/>
        <w:t>Company</w:t>
      </w:r>
      <w:r w:rsidR="00637D2A" w:rsidRPr="00AF5520">
        <w:t xml:space="preserve"> can enter into and comply with the </w:t>
      </w:r>
      <w:r w:rsidR="002D43D0" w:rsidRPr="00AF5520">
        <w:t>Embedded Transmission</w:t>
      </w:r>
      <w:r w:rsidR="00637D2A" w:rsidRPr="00AF5520">
        <w:t xml:space="preserve"> Bilateral Agreement.</w:t>
      </w:r>
    </w:p>
    <w:p w14:paraId="06603088" w14:textId="26D2FDF9"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F952BC">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33328854" w14:textId="0765EF8F" w:rsidR="00930CAF" w:rsidRPr="00AF5520" w:rsidRDefault="00930CAF">
      <w:pPr>
        <w:pStyle w:val="Heading2"/>
        <w:numPr>
          <w:ilvl w:val="0"/>
          <w:numId w:val="0"/>
        </w:numPr>
        <w:ind w:left="709" w:hanging="709"/>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F952BC">
        <w:t>The Company</w:t>
      </w:r>
      <w:r w:rsidRPr="00AF5520">
        <w:t xml:space="preserve"> that its TO Construction Offer would be likely to be so affected.</w:t>
      </w:r>
    </w:p>
    <w:bookmarkEnd w:id="229"/>
    <w:p w14:paraId="34A4DDD3"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33DEC34A" w14:textId="77777777" w:rsidR="00930CAF" w:rsidRPr="00AF5520" w:rsidRDefault="00930CAF">
      <w:pPr>
        <w:ind w:left="720" w:hanging="720"/>
      </w:pPr>
      <w:bookmarkStart w:id="231" w:name="_Ref64291577"/>
      <w:r w:rsidRPr="00AF5520">
        <w:t>7.1</w:t>
      </w:r>
      <w:r w:rsidRPr="00AF5520">
        <w:tab/>
        <w:t>Subject to the payment of its Reasonable Charges, if any, as provided for in this paragraph</w:t>
      </w:r>
      <w:bookmarkEnd w:id="231"/>
      <w:r w:rsidRPr="00AF5520">
        <w:t xml:space="preserve"> 7.1, each Party shall provide all advice and assistance reasonably requested by another Party to enable it adequately to assess the implications (including the feasibility): </w:t>
      </w:r>
    </w:p>
    <w:p w14:paraId="03F6CD58"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2E306C2E" w14:textId="061DA2EA" w:rsidR="00930CAF" w:rsidRPr="00AF5520" w:rsidRDefault="00930CAF">
      <w:pPr>
        <w:ind w:left="1440" w:hanging="720"/>
      </w:pPr>
      <w:r w:rsidRPr="00AF5520">
        <w:t>7.1.2</w:t>
      </w:r>
      <w:r w:rsidRPr="00AF5520">
        <w:tab/>
        <w:t>of constructing a New Connection Site (including adequately assessing the feasibility of making any</w:t>
      </w:r>
      <w:r w:rsidR="009D3026">
        <w:t xml:space="preserve"> The</w:t>
      </w:r>
      <w:r w:rsidRPr="00AF5520">
        <w:t xml:space="preserve"> </w:t>
      </w:r>
      <w:r w:rsidR="00F952BC">
        <w:t>Company</w:t>
      </w:r>
      <w:r w:rsidRPr="00AF5520">
        <w:t xml:space="preserve"> Connection Application or considering the terms of any TO Construction Offer)</w:t>
      </w:r>
      <w:r w:rsidR="00211AE8" w:rsidRPr="00AF5520">
        <w:t>; or</w:t>
      </w:r>
    </w:p>
    <w:p w14:paraId="12B2F7EE" w14:textId="77777777" w:rsidR="001D05E6" w:rsidRPr="00AF5520" w:rsidRDefault="00211AE8" w:rsidP="001D05E6">
      <w:pPr>
        <w:ind w:left="1440" w:hanging="720"/>
      </w:pPr>
      <w:r w:rsidRPr="00AF5520">
        <w:t>7.1.3</w:t>
      </w:r>
      <w:r w:rsidRPr="00AF5520">
        <w:tab/>
      </w:r>
      <w:bookmarkStart w:id="232" w:name="OLE_LINK1"/>
      <w:bookmarkStart w:id="233" w:name="OLE_LINK2"/>
      <w:r w:rsidRPr="00AF5520">
        <w:t>in the case of a New Connection Site located Offshore</w:t>
      </w:r>
      <w:r w:rsidR="00096F07" w:rsidRPr="00AF5520">
        <w:t>,</w:t>
      </w:r>
      <w:r w:rsidRPr="00AF5520">
        <w:t xml:space="preserve"> </w:t>
      </w:r>
      <w:bookmarkEnd w:id="232"/>
      <w:bookmarkEnd w:id="233"/>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76DE296B" w14:textId="39FFABF9"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F952BC">
        <w:t>The Company</w:t>
      </w:r>
      <w:r w:rsidRPr="00AF5520">
        <w:t xml:space="preserve"> Reasonable Charges for such advice and assistance.</w:t>
      </w:r>
    </w:p>
    <w:p w14:paraId="43E7E468" w14:textId="77777777" w:rsidR="00930CAF" w:rsidRPr="00AF5520" w:rsidRDefault="00B44872" w:rsidP="009E5447">
      <w:pPr>
        <w:ind w:left="709" w:hanging="709"/>
      </w:pPr>
      <w:r w:rsidRPr="00AF5520">
        <w:t>7.3</w:t>
      </w:r>
      <w:r w:rsidRPr="00AF5520">
        <w:tab/>
      </w:r>
      <w:r w:rsidR="00930CAF" w:rsidRPr="00AF5520">
        <w:t xml:space="preserve">When giving advice and assistance pursuant to paragraph 7.1, each Party shall comply with Good Industry Practice. </w:t>
      </w:r>
    </w:p>
    <w:p w14:paraId="3232516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4F69E4A3" w14:textId="77777777" w:rsidR="0019636A" w:rsidRPr="00AF5520" w:rsidRDefault="001A0BAD" w:rsidP="0019636A">
      <w:pPr>
        <w:ind w:left="709" w:hanging="709"/>
        <w:outlineLvl w:val="0"/>
      </w:pPr>
      <w:r w:rsidRPr="00AF5520">
        <w:lastRenderedPageBreak/>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2C752399" w14:textId="20753571"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513E6A" w:rsidRPr="00AF5520">
        <w:t>the</w:t>
      </w:r>
      <w:r w:rsidRPr="00AF5520">
        <w:t xml:space="preserve"> </w:t>
      </w:r>
      <w:proofErr w:type="spellStart"/>
      <w:r w:rsidR="00F952BC">
        <w:t>The</w:t>
      </w:r>
      <w:proofErr w:type="spellEnd"/>
      <w:r w:rsidR="00F952BC">
        <w:t xml:space="preserv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24E36B04" w14:textId="4B8FFC8D"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meet the</w:t>
      </w:r>
      <w:r w:rsidRPr="00AF5520">
        <w:t xml:space="preserve"> </w:t>
      </w:r>
      <w:proofErr w:type="spellStart"/>
      <w:r w:rsidR="00F952BC">
        <w:t>The</w:t>
      </w:r>
      <w:proofErr w:type="spellEnd"/>
      <w:r w:rsidR="00F952BC">
        <w:t xml:space="preserv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38D4867"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1E1F69FE" w14:textId="7692BD8F"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F952BC">
        <w:t>The Company</w:t>
      </w:r>
      <w:r w:rsidR="0019636A" w:rsidRPr="00AF5520">
        <w:t xml:space="preserve"> the position on whether it meets </w:t>
      </w:r>
      <w:r w:rsidR="009D3026">
        <w:t>T</w:t>
      </w:r>
      <w:r w:rsidR="0019636A" w:rsidRPr="00AF5520">
        <w:t xml:space="preserve">he </w:t>
      </w:r>
      <w:r w:rsidR="00F952BC">
        <w:t>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F952BC">
        <w:t>Company</w:t>
      </w:r>
      <w:r w:rsidR="00513E6A" w:rsidRPr="00AF5520">
        <w:t xml:space="preserve"> Credit Rating Requirement</w:t>
      </w:r>
      <w:r w:rsidR="0019636A" w:rsidRPr="00AF5520">
        <w:t xml:space="preserve"> position to </w:t>
      </w:r>
      <w:r w:rsidR="00F952BC">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F952BC">
        <w:t>The Company</w:t>
      </w:r>
      <w:r w:rsidR="0019636A" w:rsidRPr="00AF5520">
        <w:t xml:space="preserve"> in writing forthwith if it becomes aware </w:t>
      </w:r>
      <w:r w:rsidR="00513E6A" w:rsidRPr="00AF5520">
        <w:t xml:space="preserve">it does not meet </w:t>
      </w:r>
      <w:r w:rsidR="009D3026">
        <w:t>T</w:t>
      </w:r>
      <w:r w:rsidR="00513E6A" w:rsidRPr="00AF5520">
        <w:t>he</w:t>
      </w:r>
      <w:r w:rsidR="0019636A" w:rsidRPr="00AF5520">
        <w:t xml:space="preserve"> </w:t>
      </w:r>
      <w:r w:rsidR="00F952BC">
        <w:t xml:space="preserve">Company </w:t>
      </w:r>
      <w:r w:rsidR="00513E6A" w:rsidRPr="00AF5520">
        <w:t xml:space="preserve"> Credit Rating Requirement</w:t>
      </w:r>
      <w:r w:rsidR="0019636A" w:rsidRPr="00AF5520">
        <w:t xml:space="preserve"> or if it is or is likely to be put on credit watch or any similar credit surveillance procedure which may give </w:t>
      </w:r>
      <w:r w:rsidR="00F952BC">
        <w:t>The Company</w:t>
      </w:r>
      <w:r w:rsidR="0019636A" w:rsidRPr="00AF5520">
        <w:t xml:space="preserve"> reasonable cause to believe that the Offshore Transmission Owner may not be able to sustain its Credit Rating for at least 6 months.  </w:t>
      </w:r>
    </w:p>
    <w:p w14:paraId="3631EF32" w14:textId="6DD30851"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F952BC">
        <w:t>The Company</w:t>
      </w:r>
      <w:r w:rsidR="0019636A" w:rsidRPr="00AF5520">
        <w:t xml:space="preserve"> with an indicative credit rating and </w:t>
      </w:r>
      <w:r w:rsidR="00F952BC">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F952BC">
        <w:t>The Company</w:t>
      </w:r>
      <w:r w:rsidR="0019636A" w:rsidRPr="00AF5520">
        <w:t xml:space="preserve"> may require the Offshore Transmission Owner  forthwith:-</w:t>
      </w:r>
    </w:p>
    <w:p w14:paraId="34B2144D"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2EC19E39" w14:textId="53F30974"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F952BC">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54DFB8C9"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5C0ED2F" w14:textId="03694C33"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106BA6">
        <w:t>T</w:t>
      </w:r>
      <w:r w:rsidR="00513E6A" w:rsidRPr="00AF5520">
        <w:t>he</w:t>
      </w:r>
      <w:r w:rsidR="0019636A" w:rsidRPr="00AF5520">
        <w:t xml:space="preserve"> </w:t>
      </w:r>
      <w:proofErr w:type="spellStart"/>
      <w:r w:rsidR="00F952BC">
        <w:t>Companyt</w:t>
      </w:r>
      <w:proofErr w:type="spellEnd"/>
      <w:r w:rsidR="00513E6A" w:rsidRPr="00AF5520">
        <w:t xml:space="preserve"> Credit Rating Requirement</w:t>
      </w:r>
      <w:r w:rsidR="0019636A" w:rsidRPr="00AF5520">
        <w:t>; or</w:t>
      </w:r>
    </w:p>
    <w:p w14:paraId="7557E8B5" w14:textId="166ECED9"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106BA6">
        <w:t>T</w:t>
      </w:r>
      <w:r w:rsidR="00F952BC">
        <w:t>he Company</w:t>
      </w:r>
      <w:r w:rsidR="00513E6A" w:rsidRPr="00AF5520">
        <w:t xml:space="preserve"> Credit Rating Requirement</w:t>
      </w:r>
      <w:r w:rsidR="0019636A" w:rsidRPr="00AF5520">
        <w:t>; or</w:t>
      </w:r>
    </w:p>
    <w:p w14:paraId="48875047" w14:textId="77777777" w:rsidR="0019636A" w:rsidRPr="00AF5520" w:rsidRDefault="001A0BAD" w:rsidP="0038415A">
      <w:pPr>
        <w:ind w:left="2138" w:hanging="720"/>
        <w:outlineLvl w:val="0"/>
      </w:pPr>
      <w:r w:rsidRPr="00AF5520">
        <w:lastRenderedPageBreak/>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A1F9C9F" w14:textId="34020F82" w:rsidR="0019636A" w:rsidRPr="00AF5520" w:rsidRDefault="0019636A" w:rsidP="004A5AD6">
      <w:pPr>
        <w:ind w:left="1407" w:firstLine="11"/>
        <w:outlineLvl w:val="0"/>
      </w:pPr>
      <w:r w:rsidRPr="00AF5520">
        <w:t xml:space="preserve">or if </w:t>
      </w:r>
      <w:r w:rsidR="00F952BC">
        <w:t>The Company</w:t>
      </w:r>
      <w:r w:rsidRPr="00AF5520">
        <w:t xml:space="preserve"> becomes aware that: </w:t>
      </w:r>
    </w:p>
    <w:p w14:paraId="79C837A8" w14:textId="4C59BA27"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106BA6">
        <w:t>T</w:t>
      </w:r>
      <w:r w:rsidR="00513E6A" w:rsidRPr="00AF5520">
        <w:t>he</w:t>
      </w:r>
      <w:r w:rsidR="0019636A" w:rsidRPr="00AF5520">
        <w:t xml:space="preserve"> </w:t>
      </w:r>
      <w:r w:rsidR="00F952BC">
        <w:t>Company</w:t>
      </w:r>
      <w:r w:rsidR="00513E6A" w:rsidRPr="00AF5520">
        <w:t xml:space="preserve"> Credit Rating Requirement</w:t>
      </w:r>
      <w:r w:rsidR="0019636A" w:rsidRPr="00AF5520">
        <w:t>; or</w:t>
      </w:r>
    </w:p>
    <w:p w14:paraId="110C1534" w14:textId="6FADC8DF"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F952BC">
        <w:t>The Company</w:t>
      </w:r>
      <w:r w:rsidR="0019636A" w:rsidRPr="00AF5520">
        <w:t xml:space="preserve"> reasonable cause to believe that the Offshore Transmission Owner may not be able to maintain</w:t>
      </w:r>
      <w:r w:rsidR="00106BA6">
        <w:t xml:space="preserve"> The </w:t>
      </w:r>
      <w:r w:rsidR="00F952BC">
        <w:t>Company</w:t>
      </w:r>
      <w:r w:rsidR="00513E6A" w:rsidRPr="00AF5520">
        <w:t xml:space="preserve"> Credit Rating Requirement</w:t>
      </w:r>
      <w:r w:rsidR="0019636A" w:rsidRPr="00AF5520">
        <w:t xml:space="preserve"> for at least 6 months; or</w:t>
      </w:r>
    </w:p>
    <w:p w14:paraId="17963865" w14:textId="790000DA"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F952BC">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78FE3F9F" w14:textId="102DB67E" w:rsidR="0019636A" w:rsidRPr="00AF5520" w:rsidRDefault="0019636A" w:rsidP="004A5AD6">
      <w:pPr>
        <w:ind w:left="720" w:firstLine="11"/>
        <w:outlineLvl w:val="0"/>
      </w:pPr>
      <w:r w:rsidRPr="00AF5520">
        <w:t xml:space="preserve">the Offshore Transmission Owner shall (where appropriate on receipt of written notification from </w:t>
      </w:r>
      <w:r w:rsidR="00F952BC">
        <w:t>The Company</w:t>
      </w:r>
      <w:r w:rsidRPr="00AF5520">
        <w:t xml:space="preserve">) comply with the terms of Paragraph </w:t>
      </w:r>
      <w:r w:rsidR="00513E6A" w:rsidRPr="00AF5520">
        <w:t>8.</w:t>
      </w:r>
      <w:r w:rsidR="003273BE" w:rsidRPr="00AF5520">
        <w:t>2</w:t>
      </w:r>
      <w:r w:rsidRPr="00AF5520">
        <w:t>.4.</w:t>
      </w:r>
    </w:p>
    <w:p w14:paraId="4CDBBB29" w14:textId="797FE34B"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F952BC">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F952BC">
        <w:t>The Company</w:t>
      </w:r>
      <w:r w:rsidR="0019636A" w:rsidRPr="00AF5520">
        <w:t xml:space="preserve"> with the security specified below to cover the </w:t>
      </w:r>
      <w:r w:rsidR="00513E6A" w:rsidRPr="00AF5520">
        <w:t>Offshore Construction Secured Amount.</w:t>
      </w:r>
    </w:p>
    <w:p w14:paraId="24A7EC3D"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91E998E" w14:textId="496ED828"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F952BC">
        <w:t>The Company</w:t>
      </w:r>
      <w:r w:rsidR="0019636A" w:rsidRPr="00AF5520">
        <w:t xml:space="preserve">’s credit requirements being reviewed at any time </w:t>
      </w:r>
      <w:r w:rsidR="00F952BC">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05F5BBAC" w14:textId="3C67491A"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5C5B85">
        <w:t>The Company</w:t>
      </w:r>
      <w:r w:rsidR="0019636A" w:rsidRPr="00AF5520">
        <w:t xml:space="preserve"> shall release the security.</w:t>
      </w:r>
    </w:p>
    <w:p w14:paraId="3F2D7C3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4F0335CD" w14:textId="127BAB13"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5C5B85">
        <w:t>The Company</w:t>
      </w:r>
      <w:r w:rsidR="0019636A" w:rsidRPr="00AF5520">
        <w:t xml:space="preserve"> or procure the provision to </w:t>
      </w:r>
      <w:r w:rsidR="005C5B85">
        <w:t>The Company</w:t>
      </w:r>
      <w:r w:rsidR="0019636A" w:rsidRPr="00AF5520">
        <w:t xml:space="preserve"> of, and the Offshore Transmission Owner shall at all times thereafter (unless and until the TO Construction Agreement shall be </w:t>
      </w:r>
      <w:r w:rsidR="0019636A" w:rsidRPr="00AF5520">
        <w:lastRenderedPageBreak/>
        <w:t>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4933E1E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666EFC84"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4ADA2F5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2F57F3B4"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5C2D0FF7"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47CA4CD3" w14:textId="77777777"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 facsimile transmission.</w:t>
      </w:r>
    </w:p>
    <w:p w14:paraId="36F2092E" w14:textId="55185297"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407AE9" w:rsidRPr="00AF5520">
        <w:t>the com</w:t>
      </w:r>
      <w:r w:rsidR="00066B04" w:rsidRPr="00AF5520">
        <w:t>pany</w:t>
      </w:r>
      <w:r w:rsidR="0019636A" w:rsidRPr="00AF5520">
        <w:t xml:space="preserve"> giving the Performance Bond ceases to be a Qualified Company, the Offshore Transmission Owner shall notify </w:t>
      </w:r>
      <w:r w:rsidR="00066B04" w:rsidRPr="00AF5520">
        <w:t>the company i</w:t>
      </w:r>
      <w:r w:rsidR="0019636A" w:rsidRPr="00AF5520">
        <w:t xml:space="preserve">n writing as soon as it becomes so aware.  If </w:t>
      </w:r>
      <w:r w:rsidR="005C5B85">
        <w:t>The Company</w:t>
      </w:r>
      <w:r w:rsidR="004C1F8C" w:rsidRPr="00AF5520">
        <w:t xml:space="preserve"> </w:t>
      </w:r>
      <w:r w:rsidR="0019636A" w:rsidRPr="00AF5520">
        <w:t xml:space="preserve">becomes aware that the bank issuing the Performance Bond or Letter of Credit ceases to be a Qualified Bank or that </w:t>
      </w:r>
      <w:r w:rsidR="00066B04" w:rsidRPr="00AF5520">
        <w:t xml:space="preserve">the company </w:t>
      </w:r>
      <w:r w:rsidR="0019636A" w:rsidRPr="00AF5520">
        <w:t xml:space="preserve">giving the Performance Bond ceases to be a Qualified Company, </w:t>
      </w:r>
      <w:r w:rsidR="005C5B85">
        <w:t>The Company</w:t>
      </w:r>
      <w:r w:rsidR="0019636A" w:rsidRPr="00AF5520">
        <w:t xml:space="preserve"> may notify the Offshore Transmission Owner to that effect in writing.  Where the bank or </w:t>
      </w:r>
      <w:r w:rsidR="004C1F8C" w:rsidRPr="00AF5520">
        <w:t xml:space="preserve">the company </w:t>
      </w:r>
      <w:r w:rsidR="0019636A" w:rsidRPr="00AF5520">
        <w:t xml:space="preserve">ceases to be either a Qualified Bank or a Qualified Company (as the case may be) as a consequence of </w:t>
      </w:r>
      <w:r w:rsidR="005C5B85">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5C5B85">
        <w:t>The Company</w:t>
      </w:r>
      <w:r w:rsidR="004C1F8C" w:rsidRPr="00AF5520">
        <w:t xml:space="preserve">’s </w:t>
      </w:r>
      <w:r w:rsidR="0019636A" w:rsidRPr="00AF5520">
        <w:t xml:space="preserve">reasons for having such doubt.  The Offshore Transmission Owner shall within 21 days of the giving of such notice by </w:t>
      </w:r>
      <w:r w:rsidR="005C5B85">
        <w:t>The Company</w:t>
      </w:r>
      <w:r w:rsidR="0019636A" w:rsidRPr="00AF5520">
        <w:t xml:space="preserve"> or the Offshore </w:t>
      </w:r>
      <w:r w:rsidR="0019636A" w:rsidRPr="00AF5520">
        <w:lastRenderedPageBreak/>
        <w:t xml:space="preserve">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5C5B85">
        <w:t>The Company</w:t>
      </w:r>
      <w:r w:rsidR="004C1F8C" w:rsidRPr="00AF5520">
        <w:t xml:space="preserve"> </w:t>
      </w:r>
      <w:r w:rsidR="0019636A" w:rsidRPr="00AF5520">
        <w:t>will consent in writing to the security which it replaces being released.</w:t>
      </w:r>
    </w:p>
    <w:p w14:paraId="7E56EAF8"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67813450"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62C0C397"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181C7297"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1664D291"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34EEB1A2"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44216D17" w14:textId="33246CD4"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5C5B85">
        <w:t>The Company</w:t>
      </w:r>
      <w:r w:rsidR="0019636A" w:rsidRPr="00AF5520">
        <w:t xml:space="preserve"> agrees to take any steps required to be taken by it for the release from the Bank Account and payment to the Offshore Transmission Owner of such interest as soon as the same shall </w:t>
      </w:r>
      <w:r w:rsidR="0019636A" w:rsidRPr="00AF5520">
        <w:lastRenderedPageBreak/>
        <w:t xml:space="preserve">have been credited to the Bank Account and </w:t>
      </w:r>
      <w:r w:rsidR="005C5B85">
        <w:t>The Company</w:t>
      </w:r>
      <w:r w:rsidR="0019636A" w:rsidRPr="00AF5520">
        <w:t xml:space="preserve"> shall have received notice of such credit</w:t>
      </w:r>
      <w:r w:rsidR="003273BE" w:rsidRPr="00AF5520">
        <w:t>.</w:t>
      </w:r>
    </w:p>
    <w:p w14:paraId="5162F202"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BEB0AB8" w14:textId="176FD9E2"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5C5B85">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307266F" w14:textId="480CB13F"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5C5B85">
        <w:t>The Company</w:t>
      </w:r>
      <w:r w:rsidRPr="00AF5520">
        <w:t xml:space="preserve">, substitute one type of security for another provided that unless </w:t>
      </w:r>
      <w:r w:rsidR="005C5B85">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245A5840" w14:textId="77777777" w:rsidR="0019636A" w:rsidRPr="00AF5520" w:rsidRDefault="0019636A" w:rsidP="00513E6A">
      <w:pPr>
        <w:ind w:left="2835" w:hanging="708"/>
        <w:outlineLvl w:val="0"/>
      </w:pPr>
      <w:proofErr w:type="spellStart"/>
      <w:r w:rsidRPr="00AF5520">
        <w:t>i</w:t>
      </w:r>
      <w:proofErr w:type="spellEnd"/>
      <w:r w:rsidRPr="00AF5520">
        <w:t>)</w:t>
      </w:r>
      <w:r w:rsidRPr="00AF5520">
        <w:tab/>
        <w:t>where a Performance Bond or a Letter of Credit is to substitute for other securities, it must be issued or given at least 45 days before such immediately preceding 31st March or 30th September (as the case may be).</w:t>
      </w:r>
    </w:p>
    <w:p w14:paraId="38F8669E"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2C858D4C" w14:textId="634AFFF7" w:rsidR="00AF37B3" w:rsidRPr="00AF5520" w:rsidRDefault="0019636A" w:rsidP="00F40DD7">
      <w:pPr>
        <w:ind w:left="2846" w:hanging="720"/>
        <w:outlineLvl w:val="0"/>
      </w:pPr>
      <w:r w:rsidRPr="00AF5520">
        <w:t>c)</w:t>
      </w:r>
      <w:r w:rsidRPr="00AF5520">
        <w:tab/>
        <w:t xml:space="preserve">Upon request by the Offshore Transmission Owner to </w:t>
      </w:r>
      <w:r w:rsidR="005C5B85">
        <w:t>The Company</w:t>
      </w:r>
      <w:r w:rsidRPr="00AF5520">
        <w:t xml:space="preserve">, securities substituted in the aforesaid manner shall, providing the substitute security shall be Valid, be released on the following 1st April or 1st October (as the case may be). </w:t>
      </w:r>
    </w:p>
    <w:p w14:paraId="1A8A648B" w14:textId="77777777" w:rsidR="00FB7B76" w:rsidRPr="00AF5520" w:rsidRDefault="00FB7B76">
      <w:pPr>
        <w:ind w:left="709" w:hanging="709"/>
        <w:outlineLvl w:val="0"/>
        <w:rPr>
          <w:b/>
        </w:rPr>
      </w:pPr>
    </w:p>
    <w:p w14:paraId="4A3FEA5C" w14:textId="77777777" w:rsidR="00FB7B76" w:rsidRPr="00AF5520" w:rsidRDefault="00FB7B76">
      <w:pPr>
        <w:ind w:left="709" w:hanging="709"/>
        <w:outlineLvl w:val="0"/>
        <w:rPr>
          <w:b/>
        </w:rPr>
      </w:pPr>
    </w:p>
    <w:p w14:paraId="110E984D"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77F58362" w14:textId="4F4A95A0"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5C5B85">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20BE3666" w14:textId="6A7784C8"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5C5B85">
        <w:t>The Company</w:t>
      </w:r>
      <w:r w:rsidR="00930CAF" w:rsidRPr="00AF5520">
        <w:t xml:space="preserve">, any other planning or analysis it undertakes in respect of the Construction Project; </w:t>
      </w:r>
    </w:p>
    <w:p w14:paraId="3C399AD5" w14:textId="77777777" w:rsidR="00930CAF" w:rsidRPr="00AF5520" w:rsidRDefault="0019636A">
      <w:pPr>
        <w:ind w:left="1440" w:hanging="720"/>
      </w:pPr>
      <w:r w:rsidRPr="00AF5520">
        <w:lastRenderedPageBreak/>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08F5A491"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52B6F138" w14:textId="062DD795"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5C5B85">
        <w:t>The Company</w:t>
      </w:r>
      <w:r w:rsidR="00930CAF" w:rsidRPr="00AF5520">
        <w:t>, any other relevant planning or analysis, taking into account, to the extent that it is reasonable and practicable to do so, the activities and requirements of each other Joint Project Party.</w:t>
      </w:r>
    </w:p>
    <w:p w14:paraId="4F50C111" w14:textId="77777777"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8D6C27" w:rsidRPr="00AF5520">
        <w:t>NGESO</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680B8D34" w14:textId="75304582" w:rsidR="000F2D93" w:rsidRPr="00AF5520" w:rsidRDefault="000F2D93">
      <w:pPr>
        <w:ind w:left="720" w:hanging="720"/>
      </w:pPr>
      <w:r w:rsidRPr="00AF5520">
        <w:t>9.3</w:t>
      </w:r>
      <w:r w:rsidRPr="00AF5520">
        <w:tab/>
        <w:t xml:space="preserve">Where a Construction Project involves the connection of </w:t>
      </w:r>
      <w:r w:rsidR="00F033D8">
        <w:t xml:space="preserve">a </w:t>
      </w:r>
      <w:r w:rsidRPr="00AF5520">
        <w:t xml:space="preserve">Transmission System by an Offshore Transmission Owner to an Onshore Distribution System then the Transmission Owners shall in addition provide such assistance and information to </w:t>
      </w:r>
      <w:r w:rsidR="005C5B85">
        <w:t>The Company</w:t>
      </w:r>
      <w:r w:rsidRPr="00AF5520">
        <w:t xml:space="preserve"> as </w:t>
      </w:r>
      <w:r w:rsidR="005C5B85">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E34F08A" w14:textId="6A08BE03"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5C5B85">
        <w:t>The Company</w:t>
      </w:r>
      <w:r w:rsidRPr="00AF5520">
        <w:t xml:space="preserve"> as </w:t>
      </w:r>
      <w:r w:rsidR="005C5B85">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6FFCA024"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49988641" w14:textId="62C03FFB" w:rsidR="00930CAF" w:rsidRPr="00AF5520" w:rsidRDefault="0019636A">
      <w:pPr>
        <w:ind w:left="720" w:hanging="720"/>
      </w:pPr>
      <w:r w:rsidRPr="00AF5520">
        <w:t>10</w:t>
      </w:r>
      <w:r w:rsidR="00930CAF" w:rsidRPr="00AF5520">
        <w:t>.1</w:t>
      </w:r>
      <w:r w:rsidR="00930CAF" w:rsidRPr="00AF5520">
        <w:tab/>
      </w:r>
      <w:r w:rsidR="005C5B85">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5C5B85">
        <w:t>The Company</w:t>
      </w:r>
      <w:r w:rsidR="00930CAF" w:rsidRPr="00AF5520">
        <w:t>. Any failure to agree may be referred as a Dispute to the Authority in accordance with Section H, paragraph 4.1.</w:t>
      </w:r>
    </w:p>
    <w:p w14:paraId="7B634B25"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2B46BAFC" w14:textId="77777777" w:rsidR="00FB7B76" w:rsidRPr="00AF5520" w:rsidRDefault="00930CAF" w:rsidP="00FB7B76">
      <w:pPr>
        <w:pStyle w:val="Heading2"/>
        <w:numPr>
          <w:ilvl w:val="0"/>
          <w:numId w:val="0"/>
        </w:numPr>
        <w:ind w:left="720" w:hanging="720"/>
      </w:pPr>
      <w:r w:rsidRPr="00AF5520">
        <w:lastRenderedPageBreak/>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538028CB"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76A9C604" w14:textId="743C15EF"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5C5B85">
        <w:t>The Company</w:t>
      </w:r>
      <w:r w:rsidRPr="00AF5520">
        <w:t xml:space="preserve">, notifying </w:t>
      </w:r>
      <w:r w:rsidR="005C5B85">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6A1E7239" w14:textId="014CED0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5C5B85">
        <w:t>The Company</w:t>
      </w:r>
      <w:r w:rsidRPr="00AF5520">
        <w:t xml:space="preserve">, notifying </w:t>
      </w:r>
      <w:r w:rsidR="005C5B85">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2D10EEC4" w14:textId="6D91A66F"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5C5B85">
        <w:t>The Company</w:t>
      </w:r>
      <w:r w:rsidRPr="00AF5520">
        <w:t xml:space="preserve"> notifying </w:t>
      </w:r>
      <w:r w:rsidR="008D6C27" w:rsidRPr="00AF5520">
        <w:t>NGESO</w:t>
      </w:r>
      <w:r w:rsidRPr="00AF5520">
        <w:t xml:space="preserve"> of a list of the managers who have been duly authorised to sign Site Responsibility Schedules on behalf of the Transmission Owner; and </w:t>
      </w:r>
    </w:p>
    <w:p w14:paraId="7DA4AAEB" w14:textId="07AAD36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5C5B85">
        <w:t>The Company</w:t>
      </w:r>
      <w:r w:rsidRPr="00AF5520">
        <w:t xml:space="preserve"> and submitted directly by the User to the relevant Transmission Owner of:</w:t>
      </w:r>
    </w:p>
    <w:p w14:paraId="313DF1C8"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30715B9A"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07D3E38A"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6CCC846" w14:textId="155EEA25"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5C5B85">
        <w:t>The Company</w:t>
      </w:r>
      <w:r w:rsidRPr="00AF5520">
        <w:t xml:space="preserve"> and submitted by </w:t>
      </w:r>
      <w:r w:rsidR="005C5B85">
        <w:t>The Company</w:t>
      </w:r>
      <w:r w:rsidRPr="00AF5520">
        <w:t xml:space="preserve"> to the relevant Transmission Owner; and</w:t>
      </w:r>
    </w:p>
    <w:p w14:paraId="592C0689" w14:textId="75495B24"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5C5B85">
        <w:t>The Company</w:t>
      </w:r>
      <w:r w:rsidRPr="00AF5520">
        <w:t xml:space="preserve"> and submitted directly by the User to the relevant Transmission Owner, that the Safety Co-</w:t>
      </w:r>
      <w:r w:rsidRPr="00AF5520">
        <w:lastRenderedPageBreak/>
        <w:t xml:space="preserve">ordinators acting on behalf of such User are authorised and competent pursuant to the requirements of </w:t>
      </w:r>
      <w:r w:rsidR="00613AF1" w:rsidRPr="00AF5520">
        <w:t>the relevant appendix of OC8</w:t>
      </w:r>
      <w:r w:rsidRPr="00AF5520">
        <w:t>.</w:t>
      </w:r>
    </w:p>
    <w:p w14:paraId="09039F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6AFF0A71" w14:textId="1A3A5BC8"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234" w:name="OLE_LINK5"/>
      <w:bookmarkStart w:id="235" w:name="OLE_LINK6"/>
      <w:r w:rsidRPr="00AF5520">
        <w:t>to the Completion Date under a TO Construction Agreement</w:t>
      </w:r>
      <w:bookmarkEnd w:id="234"/>
      <w:bookmarkEnd w:id="235"/>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236" w:name="OLE_LINK3"/>
      <w:bookmarkStart w:id="237" w:name="OLE_LINK4"/>
      <w:r w:rsidR="00A311C3" w:rsidRPr="00AF5520">
        <w:t>Interface Site Party</w:t>
      </w:r>
      <w:bookmarkEnd w:id="236"/>
      <w:bookmarkEnd w:id="237"/>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1011AB">
        <w:t>The Company</w:t>
      </w:r>
      <w:r w:rsidRPr="00AF5520">
        <w:t xml:space="preserve">: </w:t>
      </w:r>
    </w:p>
    <w:p w14:paraId="5540839D"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270613E6"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F362DAE"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4C833EDB"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20F3ECF"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7DE97093"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7F90AE63"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6C7EF6E3" w14:textId="04631BD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1011AB">
        <w:t>The Company</w:t>
      </w:r>
      <w:r w:rsidRPr="00AF5520">
        <w:t xml:space="preserve">, notifying </w:t>
      </w:r>
      <w:r w:rsidR="001011AB">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5DD24418" w14:textId="4BE970C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1011AB">
        <w:t>The Company</w:t>
      </w:r>
      <w:r w:rsidRPr="00AF5520">
        <w:t xml:space="preserve">, notifying </w:t>
      </w:r>
      <w:r w:rsidR="001011AB">
        <w:t>The Company</w:t>
      </w:r>
      <w:r w:rsidRPr="00AF5520">
        <w:t xml:space="preserve"> when it has done so, that the Safety Coordinators acting on behalf of such Transmission Owner are authorised and competent pursuant to the requirements of the relevant appendix of OC8; and</w:t>
      </w:r>
    </w:p>
    <w:p w14:paraId="668B40A1" w14:textId="55980D75" w:rsidR="003D60EE" w:rsidRPr="00AF5520" w:rsidRDefault="003D60EE" w:rsidP="003D60EE">
      <w:pPr>
        <w:pStyle w:val="Heading2"/>
        <w:numPr>
          <w:ilvl w:val="0"/>
          <w:numId w:val="0"/>
        </w:numPr>
        <w:tabs>
          <w:tab w:val="clear" w:pos="720"/>
        </w:tabs>
        <w:ind w:left="1440" w:hanging="720"/>
      </w:pPr>
      <w:r w:rsidRPr="00AF5520">
        <w:lastRenderedPageBreak/>
        <w:t>13.1.4</w:t>
      </w:r>
      <w:r w:rsidRPr="00AF5520">
        <w:tab/>
        <w:t xml:space="preserve">written notice from a Transmission Owner submitted directly to </w:t>
      </w:r>
      <w:r w:rsidR="001011AB">
        <w:t>The Company</w:t>
      </w:r>
      <w:r w:rsidRPr="00AF5520">
        <w:t xml:space="preserve"> notifying </w:t>
      </w:r>
      <w:r w:rsidR="008D6C27" w:rsidRPr="00AF5520">
        <w:t>NGESO</w:t>
      </w:r>
      <w:r w:rsidRPr="00AF5520">
        <w:t xml:space="preserve"> of a list of the managers who have been duly authorised to sign Site Responsibility Schedules on behalf of the Transmission Owner; and </w:t>
      </w:r>
    </w:p>
    <w:p w14:paraId="073B609F" w14:textId="45491DD1"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1011AB">
        <w:t>The Company</w:t>
      </w:r>
      <w:r w:rsidRPr="00AF5520">
        <w:t xml:space="preserve"> and submitted directly by the User to the relevant Transmission Owner of:</w:t>
      </w:r>
    </w:p>
    <w:p w14:paraId="0BF6581B"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049EBAF6"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587716DA"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6BB49ED5" w14:textId="0B26A35D"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1011AB">
        <w:t>The Company</w:t>
      </w:r>
      <w:r w:rsidRPr="00AF5520">
        <w:t xml:space="preserve"> and submitted by </w:t>
      </w:r>
      <w:r w:rsidR="001011AB">
        <w:t>The Company</w:t>
      </w:r>
      <w:r w:rsidRPr="00AF5520">
        <w:t xml:space="preserve"> to the relevant Transmission Owner; and</w:t>
      </w:r>
    </w:p>
    <w:p w14:paraId="0B3E31F7" w14:textId="6455DB0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1011AB">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6C0F8973"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2B18EDE0" w14:textId="0DE019F2"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8D6C27" w:rsidRPr="00AF5520">
        <w:t>NGESO</w:t>
      </w:r>
      <w:r w:rsidR="004A0B64" w:rsidRPr="00AF5520">
        <w:t xml:space="preserve"> a new or revised Connection Site Specification as described in Section D, Part One, sub-paragraph 2.6.1 that reflects the information contained in the relevant TO Construction Agreement(s) .</w:t>
      </w:r>
    </w:p>
    <w:p w14:paraId="766A6FD5" w14:textId="0892F8F1"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B436EC">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6C5126D4" w14:textId="0964DE3E"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w:t>
      </w:r>
      <w:r w:rsidRPr="00AF5520">
        <w:lastRenderedPageBreak/>
        <w:t xml:space="preserve">Owner shall provide to </w:t>
      </w:r>
      <w:r w:rsidR="00B436EC">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004B74F3" w14:textId="77621925"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B436EC">
        <w:t>The Company</w:t>
      </w:r>
      <w:r w:rsidRPr="00AF5520">
        <w:t xml:space="preserve"> shall agree, and in any event by the OTSUA Transfer Time, the Offshore Transmission Owner shall provide to </w:t>
      </w:r>
      <w:r w:rsidR="00B436EC">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B436EC">
        <w:t>The Company</w:t>
      </w:r>
      <w:r w:rsidRPr="00AF5520">
        <w:t xml:space="preserve"> in accordance with paragraph 18.4).</w:t>
      </w:r>
      <w:bookmarkStart w:id="238" w:name="_DV_C56"/>
    </w:p>
    <w:p w14:paraId="69D25156" w14:textId="0046B3F8" w:rsidR="001C2DF2" w:rsidRPr="00AF5520" w:rsidRDefault="001C2DF2" w:rsidP="001C2DF2">
      <w:pPr>
        <w:ind w:left="709" w:hanging="709"/>
      </w:pPr>
      <w:bookmarkStart w:id="239" w:name="_DV_C57"/>
      <w:bookmarkEnd w:id="238"/>
      <w:r w:rsidRPr="00AF5520">
        <w:t>14.5</w:t>
      </w:r>
      <w:r w:rsidRPr="00AF5520">
        <w:tab/>
        <w:t xml:space="preserve">In the case of OTSDUW Build, 6 months prior to the proposed OTSUA Transfer Time, or such other date as the Offshore Transmission Owner and </w:t>
      </w:r>
      <w:r w:rsidR="0074532F">
        <w:t>The Company</w:t>
      </w:r>
      <w:r w:rsidRPr="00AF5520">
        <w:t xml:space="preserve"> shall agree, and in any event by the OTSUA Transfer Time, the Offshore Transmission Owner shall provide to </w:t>
      </w:r>
      <w:r w:rsidR="008D6C27" w:rsidRPr="00AF5520">
        <w:t>NGESO</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74532F">
        <w:t>The Company</w:t>
      </w:r>
      <w:r w:rsidRPr="00AF5520">
        <w:t xml:space="preserve"> in accordance with paragraph 18.4).</w:t>
      </w:r>
    </w:p>
    <w:bookmarkEnd w:id="239"/>
    <w:p w14:paraId="44873FE3" w14:textId="2B1AC4E8" w:rsidR="001C2DF2" w:rsidRPr="00AF5520" w:rsidRDefault="001C2DF2" w:rsidP="00133A07">
      <w:pPr>
        <w:tabs>
          <w:tab w:val="left" w:pos="6521"/>
        </w:tabs>
        <w:ind w:left="709" w:hanging="709"/>
      </w:pPr>
      <w:r w:rsidRPr="00AF5520">
        <w:t>14.6</w:t>
      </w:r>
      <w:r w:rsidRPr="00AF5520">
        <w:tab/>
        <w:t xml:space="preserve">In the case of OTSDUW Build, 6 months prior to the proposed OTSUA Transfer Time, or such other date as the Offshore Transmission Owner and </w:t>
      </w:r>
      <w:r w:rsidR="0074532F">
        <w:t>The Company</w:t>
      </w:r>
      <w:r w:rsidRPr="00AF5520">
        <w:t xml:space="preserve"> shall agree, and in any event by the OTSUA Transfer Time, the Offshore Transmission Owner shall provide to </w:t>
      </w:r>
      <w:r w:rsidR="0074532F">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74532F">
        <w:t>The Company</w:t>
      </w:r>
      <w:r w:rsidRPr="00AF5520">
        <w:t xml:space="preserve"> in accordance with paragraph 18.4).</w:t>
      </w:r>
    </w:p>
    <w:p w14:paraId="13AAC20E" w14:textId="3D00B2A7" w:rsidR="001C2DF2" w:rsidRPr="00AF5520" w:rsidRDefault="001C2DF2" w:rsidP="001C2DF2">
      <w:pPr>
        <w:ind w:left="720" w:hanging="720"/>
        <w:outlineLvl w:val="1"/>
      </w:pPr>
      <w:bookmarkStart w:id="240" w:name="_DV_C58"/>
      <w:r w:rsidRPr="00AF5520">
        <w:t>14.7</w:t>
      </w:r>
      <w:r w:rsidRPr="00AF5520">
        <w:tab/>
        <w:t xml:space="preserve">In the event the Offshore Transmission Owner reasonably believes the information contained in the relevant OTSDUW Build Application (or any updates to this provided by </w:t>
      </w:r>
      <w:r w:rsidR="0074532F">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8D6C27" w:rsidRPr="00AF5520">
        <w:t>NGESO</w:t>
      </w:r>
      <w:r w:rsidRPr="00AF5520">
        <w:t xml:space="preserve"> immediately.</w:t>
      </w:r>
      <w:bookmarkEnd w:id="240"/>
    </w:p>
    <w:p w14:paraId="18E35DB8" w14:textId="77777777" w:rsidR="001C2DF2" w:rsidRPr="00AF5520" w:rsidRDefault="001C2DF2" w:rsidP="001C2DF2">
      <w:pPr>
        <w:ind w:left="720" w:hanging="720"/>
        <w:outlineLvl w:val="1"/>
      </w:pPr>
    </w:p>
    <w:p w14:paraId="658F0C05"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3BCD1427"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58AEB11" w14:textId="59B97AFF"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74532F">
        <w:t>The Company</w:t>
      </w:r>
      <w:r w:rsidR="00930CAF" w:rsidRPr="00AF5520">
        <w:t xml:space="preserve"> shall provide such Transmission Owner with the information required to enable the Transmission Owner to prepare such Site Responsibility Schedule.</w:t>
      </w:r>
    </w:p>
    <w:p w14:paraId="7D68CF47" w14:textId="3BB07C67"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w:t>
      </w:r>
      <w:r w:rsidR="00E42065" w:rsidRPr="00AF5520">
        <w:lastRenderedPageBreak/>
        <w:t xml:space="preserve">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74532F">
        <w:t>The Company</w:t>
      </w:r>
      <w:r w:rsidR="001C2DF2" w:rsidRPr="00AF5520">
        <w:t xml:space="preserve"> shall provide the relevant Offshore Transmission Owner with the information it is required to provide to the Onshore Transmission Owner under this paragraph 15.1.2.</w:t>
      </w:r>
    </w:p>
    <w:p w14:paraId="38E4CA68" w14:textId="7CA1473E"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74532F">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35DC1C" w14:textId="59618F78"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74532F">
        <w:t xml:space="preserve">The Company </w:t>
      </w:r>
      <w:r w:rsidR="00930CAF" w:rsidRPr="00AF5520">
        <w:t xml:space="preserve"> and agree any changes that may be required to such Site Responsibility Schedule with </w:t>
      </w:r>
      <w:r w:rsidR="0074532F">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74532F">
        <w:t>The Company</w:t>
      </w:r>
      <w:r w:rsidR="00930CAF" w:rsidRPr="00AF5520">
        <w:t xml:space="preserve"> and </w:t>
      </w:r>
      <w:r w:rsidR="0074532F">
        <w:t>The Company</w:t>
      </w:r>
      <w:r w:rsidR="00930CAF" w:rsidRPr="00AF5520">
        <w:t xml:space="preserve"> shall promptly sign and procure signatures from the relevant User as required and forward such signed copy of the Site Responsibility Schedule back to the Transmission Owner.</w:t>
      </w:r>
    </w:p>
    <w:p w14:paraId="794A0053" w14:textId="409BF70B"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74532F">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74532F">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74532F">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74532F">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26FB6E69" w14:textId="4F4B3271" w:rsidR="003D60EE" w:rsidRPr="00AF5520" w:rsidRDefault="003D60EE">
      <w:pPr>
        <w:pStyle w:val="Heading2"/>
        <w:numPr>
          <w:ilvl w:val="0"/>
          <w:numId w:val="0"/>
        </w:numPr>
        <w:tabs>
          <w:tab w:val="clear" w:pos="720"/>
        </w:tabs>
        <w:ind w:left="720" w:hanging="720"/>
      </w:pPr>
      <w:r w:rsidRPr="00AF5520">
        <w:t>15.4</w:t>
      </w:r>
      <w:r w:rsidRPr="00AF5520">
        <w:tab/>
      </w:r>
      <w:r w:rsidR="0074532F">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74532F">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74532F">
        <w:t>The Company</w:t>
      </w:r>
      <w:r w:rsidRPr="00AF5520">
        <w:t>.</w:t>
      </w:r>
    </w:p>
    <w:p w14:paraId="16C7682C"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7AF41209" w14:textId="12DAF3C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D779D6">
        <w:t>The Company</w:t>
      </w:r>
      <w:r w:rsidRPr="00AF5520">
        <w:t xml:space="preserve"> shall procure that Users shall, comply with Appendix 1 of the Connection </w:t>
      </w:r>
      <w:r w:rsidRPr="00AF5520">
        <w:lastRenderedPageBreak/>
        <w:t>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064CA00" w14:textId="77777777" w:rsidR="001C2DF2" w:rsidRPr="00AF5520" w:rsidRDefault="001C2DF2" w:rsidP="001C2DF2">
      <w:pPr>
        <w:pStyle w:val="Heading2"/>
        <w:numPr>
          <w:ilvl w:val="0"/>
          <w:numId w:val="0"/>
        </w:numPr>
        <w:tabs>
          <w:tab w:val="clear" w:pos="720"/>
        </w:tabs>
        <w:ind w:left="720" w:hanging="720"/>
      </w:pPr>
    </w:p>
    <w:p w14:paraId="35A616AD"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3FC0B8ED"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5F83284C" w14:textId="17553E64"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are set out in the Transmission Interface Agreement between such Transmission Owners.</w:t>
      </w:r>
    </w:p>
    <w:p w14:paraId="45ADE166" w14:textId="74C764F2"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706131">
        <w:t>The Company</w:t>
      </w:r>
      <w:r w:rsidRPr="00AF5520">
        <w:t xml:space="preserve"> and the </w:t>
      </w:r>
      <w:r w:rsidR="002D43D0" w:rsidRPr="00AF5520">
        <w:t>Embedded Transmission Counterparty</w:t>
      </w:r>
      <w:r w:rsidRPr="00AF5520">
        <w:t>.</w:t>
      </w:r>
    </w:p>
    <w:p w14:paraId="3AACCE36"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6FC463"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64CDCA7A" w14:textId="77777777" w:rsidR="001C2DF2" w:rsidRPr="00AF5520" w:rsidRDefault="001C2DF2">
      <w:pPr>
        <w:pStyle w:val="Heading2"/>
        <w:numPr>
          <w:ilvl w:val="0"/>
          <w:numId w:val="0"/>
        </w:numPr>
        <w:tabs>
          <w:tab w:val="clear" w:pos="720"/>
        </w:tabs>
        <w:ind w:left="720" w:hanging="720"/>
      </w:pPr>
    </w:p>
    <w:p w14:paraId="45DD9338" w14:textId="77777777" w:rsidR="001C2DF2" w:rsidRPr="00AF5520" w:rsidRDefault="001C2DF2">
      <w:pPr>
        <w:pStyle w:val="Heading2"/>
        <w:numPr>
          <w:ilvl w:val="0"/>
          <w:numId w:val="0"/>
        </w:numPr>
        <w:tabs>
          <w:tab w:val="clear" w:pos="720"/>
        </w:tabs>
        <w:ind w:left="720" w:hanging="720"/>
      </w:pPr>
    </w:p>
    <w:p w14:paraId="6065B092" w14:textId="77777777" w:rsidR="001C2DF2" w:rsidRPr="00AF5520" w:rsidRDefault="001C2DF2">
      <w:pPr>
        <w:pStyle w:val="Heading2"/>
        <w:numPr>
          <w:ilvl w:val="0"/>
          <w:numId w:val="0"/>
        </w:numPr>
        <w:tabs>
          <w:tab w:val="clear" w:pos="720"/>
        </w:tabs>
        <w:ind w:left="720" w:hanging="720"/>
      </w:pPr>
    </w:p>
    <w:p w14:paraId="3833BA17"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3376D128" w14:textId="4BB5DC90"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635069">
        <w:t>The Company</w:t>
      </w:r>
      <w:r w:rsidR="00930CAF" w:rsidRPr="00AF5520">
        <w:t xml:space="preserve"> shall provide six </w:t>
      </w:r>
      <w:proofErr w:type="spellStart"/>
      <w:r w:rsidR="00930CAF" w:rsidRPr="00AF5520">
        <w:t>months notice</w:t>
      </w:r>
      <w:proofErr w:type="spellEnd"/>
      <w:r w:rsidR="00930CAF" w:rsidRPr="00AF5520">
        <w:t xml:space="preserve"> to a Transmission Owner of the date that </w:t>
      </w:r>
      <w:r w:rsidR="00635069">
        <w:t>The Company</w:t>
      </w:r>
      <w:r w:rsidR="00930CAF" w:rsidRPr="00AF5520">
        <w:t xml:space="preserve"> intends to permanently disconnect User Equipment which is connected to such Transmission Owner's Transmission System.</w:t>
      </w:r>
    </w:p>
    <w:p w14:paraId="7042CC56" w14:textId="6A77CED9" w:rsidR="00930CAF" w:rsidRPr="00AF5520" w:rsidRDefault="00E61188">
      <w:pPr>
        <w:ind w:left="720" w:hanging="720"/>
      </w:pPr>
      <w:r w:rsidRPr="00AF5520">
        <w:lastRenderedPageBreak/>
        <w:t>1</w:t>
      </w:r>
      <w:r w:rsidR="0019636A" w:rsidRPr="00AF5520">
        <w:t>7</w:t>
      </w:r>
      <w:r w:rsidRPr="00AF5520">
        <w:t>.</w:t>
      </w:r>
      <w:r w:rsidR="00930CAF" w:rsidRPr="00AF5520">
        <w:t>2</w:t>
      </w:r>
      <w:r w:rsidR="00930CAF" w:rsidRPr="00AF5520">
        <w:tab/>
      </w:r>
      <w:r w:rsidR="00635069">
        <w:t>The Company</w:t>
      </w:r>
      <w:r w:rsidR="00930CAF" w:rsidRPr="00AF5520">
        <w:t xml:space="preserve"> may provide a Transmission Owner with more than six </w:t>
      </w:r>
      <w:proofErr w:type="spellStart"/>
      <w:r w:rsidR="00930CAF" w:rsidRPr="00AF5520">
        <w:t>months notice</w:t>
      </w:r>
      <w:proofErr w:type="spellEnd"/>
      <w:r w:rsidR="00930CAF" w:rsidRPr="00AF5520">
        <w:t xml:space="preserve"> of an intended permanent disconnection of User Equipment connected to such Transmission Owner's Transmission System only where </w:t>
      </w:r>
      <w:r w:rsidR="00E1320B">
        <w:t>The Company</w:t>
      </w:r>
      <w:r w:rsidR="00930CAF" w:rsidRPr="00AF5520">
        <w:t xml:space="preserve"> has obtained the prior consent of the relevant User to give such longer notice. </w:t>
      </w:r>
    </w:p>
    <w:p w14:paraId="4DA5F328" w14:textId="11475292"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E1320B">
        <w:t>The Company</w:t>
      </w:r>
      <w:r w:rsidR="00930CAF" w:rsidRPr="00AF5520">
        <w:t xml:space="preserve"> permanently disconnects a User which was connected to a Transmission Owner's Transmission System:</w:t>
      </w:r>
    </w:p>
    <w:p w14:paraId="726E1F5E" w14:textId="7837688D"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E1320B">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05B65130"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3E55519D" w14:textId="00B2EE4D"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8E71DA">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6A28D032" w14:textId="41D72F5A"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8E71DA">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BD7BCC">
        <w:rPr>
          <w:kern w:val="0"/>
        </w:rPr>
        <w:t>The Company</w:t>
      </w:r>
      <w:r w:rsidR="00930CAF" w:rsidRPr="00AF5520">
        <w:rPr>
          <w:kern w:val="0"/>
        </w:rPr>
        <w:t xml:space="preserve"> under the CUSC. </w:t>
      </w:r>
    </w:p>
    <w:p w14:paraId="3AC7F80A" w14:textId="77777777" w:rsidR="001C2DF2" w:rsidRPr="00AF5520" w:rsidRDefault="001C2DF2" w:rsidP="001C2DF2">
      <w:pPr>
        <w:rPr>
          <w:b/>
        </w:rPr>
      </w:pPr>
      <w:bookmarkStart w:id="241" w:name="_DV_C66"/>
    </w:p>
    <w:p w14:paraId="2483645D" w14:textId="77777777" w:rsidR="001C2DF2" w:rsidRPr="00AF5520" w:rsidRDefault="001C2DF2" w:rsidP="001C2DF2">
      <w:pPr>
        <w:rPr>
          <w:b/>
        </w:rPr>
      </w:pPr>
      <w:r w:rsidRPr="00AF5520">
        <w:rPr>
          <w:b/>
        </w:rPr>
        <w:t>18.</w:t>
      </w:r>
      <w:r w:rsidRPr="00AF5520">
        <w:rPr>
          <w:b/>
        </w:rPr>
        <w:tab/>
        <w:t>PROCESS IN THE CASE OF OTSDUW BUILD</w:t>
      </w:r>
      <w:bookmarkEnd w:id="241"/>
    </w:p>
    <w:p w14:paraId="5FADF742" w14:textId="42A3D24A" w:rsidR="001C2DF2" w:rsidRPr="00AF5520" w:rsidRDefault="001C2DF2" w:rsidP="001C2DF2">
      <w:pPr>
        <w:ind w:left="709" w:hanging="709"/>
      </w:pPr>
      <w:bookmarkStart w:id="242" w:name="_DV_C67"/>
      <w:bookmarkEnd w:id="228"/>
      <w:r w:rsidRPr="00AF5520">
        <w:t>18.1</w:t>
      </w:r>
      <w:r w:rsidRPr="00AF5520">
        <w:tab/>
        <w:t xml:space="preserve">In the case of OTSDUW Build, </w:t>
      </w:r>
      <w:bookmarkStart w:id="243" w:name="_DV_C68"/>
      <w:bookmarkEnd w:id="242"/>
      <w:r w:rsidRPr="00AF5520">
        <w:t xml:space="preserve">the nominated Offshore Transmission Owner shall, as soon as reasonably practicable following its accession to this Code, advise </w:t>
      </w:r>
      <w:r w:rsidR="000A5DB5">
        <w:t>The Company</w:t>
      </w:r>
      <w:r w:rsidRPr="00AF5520">
        <w:t xml:space="preserve"> and any other relevant Transmission Licensee of the expected OTSUA Transfer Time, and shall advise </w:t>
      </w:r>
      <w:r w:rsidR="00CA47C3">
        <w:t>The Company</w:t>
      </w:r>
      <w:r w:rsidRPr="00AF5520">
        <w:t xml:space="preserve"> and any other relevant Transmission Licensee of any changes to that time as soon as it becomes aware of the same.</w:t>
      </w:r>
      <w:bookmarkStart w:id="244" w:name="_DV_C78"/>
      <w:bookmarkEnd w:id="243"/>
    </w:p>
    <w:p w14:paraId="2FF39703"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244"/>
      <w:r w:rsidRPr="00AF5520">
        <w:t xml:space="preserve"> </w:t>
      </w:r>
    </w:p>
    <w:p w14:paraId="2EF5277B" w14:textId="77777777" w:rsidR="001C2DF2" w:rsidRPr="00AF5520" w:rsidRDefault="001C2DF2" w:rsidP="001C2DF2">
      <w:pPr>
        <w:ind w:left="709" w:hanging="709"/>
      </w:pPr>
      <w:r w:rsidRPr="00AF5520">
        <w:t>18.3</w:t>
      </w:r>
      <w:r w:rsidRPr="00AF5520">
        <w:tab/>
        <w:t xml:space="preserve">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w:t>
      </w:r>
      <w:r w:rsidRPr="00AF5520">
        <w:lastRenderedPageBreak/>
        <w:t>only be obliged to comply with this Code in respect of such Transmission System) with effect from the relevant OTSUA Transfer Time.</w:t>
      </w:r>
    </w:p>
    <w:p w14:paraId="0DF867EA" w14:textId="727DE461" w:rsidR="001C2DF2" w:rsidRPr="00AF5520" w:rsidRDefault="001C2DF2" w:rsidP="001C2DF2">
      <w:pPr>
        <w:ind w:left="709" w:hanging="709"/>
        <w:rPr>
          <w:color w:val="FF0000"/>
        </w:rPr>
      </w:pPr>
      <w:r w:rsidRPr="00AF5520">
        <w:t>18.4</w:t>
      </w:r>
      <w:r w:rsidRPr="00AF5520">
        <w:tab/>
      </w:r>
      <w:r w:rsidR="004B736F">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4B736F">
        <w:t>The Company</w:t>
      </w:r>
      <w:r w:rsidRPr="00AF5520">
        <w:t xml:space="preserve"> from the User. </w:t>
      </w:r>
    </w:p>
    <w:p w14:paraId="4A9794EB" w14:textId="6C93536E" w:rsidR="00442386" w:rsidRPr="00442386" w:rsidRDefault="007562EC" w:rsidP="00442386">
      <w:pPr>
        <w:pStyle w:val="Schedule1"/>
        <w:tabs>
          <w:tab w:val="clear" w:pos="720"/>
        </w:tabs>
        <w:outlineLvl w:val="9"/>
        <w:rPr>
          <w:ins w:id="245" w:author="Gareth Stanley (ESO)" w:date="2023-07-06T12:54:00Z"/>
          <w:b/>
        </w:rPr>
      </w:pPr>
      <w:r>
        <w:rPr>
          <w:b/>
        </w:rPr>
        <w:br w:type="page"/>
      </w:r>
      <w:ins w:id="246" w:author="Gareth Stanley (ESO)" w:date="2023-07-06T12:54:00Z">
        <w:r w:rsidR="00442386" w:rsidRPr="00442386">
          <w:rPr>
            <w:b/>
          </w:rPr>
          <w:lastRenderedPageBreak/>
          <w:t xml:space="preserve">PART THREE: CATO-TO </w:t>
        </w:r>
      </w:ins>
      <w:ins w:id="247" w:author="Alex Aristodemou" w:date="2023-07-25T15:03:00Z">
        <w:r w:rsidR="00FC0EAD">
          <w:rPr>
            <w:b/>
          </w:rPr>
          <w:t>CONNECTION</w:t>
        </w:r>
      </w:ins>
      <w:ins w:id="248" w:author="Gareth Stanley (ESO)" w:date="2023-11-02T15:11:00Z">
        <w:r w:rsidR="00775FFC">
          <w:rPr>
            <w:b/>
          </w:rPr>
          <w:t xml:space="preserve"> </w:t>
        </w:r>
        <w:r w:rsidR="001E40A1">
          <w:rPr>
            <w:b/>
          </w:rPr>
          <w:t>PROJECTS</w:t>
        </w:r>
      </w:ins>
    </w:p>
    <w:p w14:paraId="3438E5D8" w14:textId="77777777" w:rsidR="00442386" w:rsidRPr="00442386" w:rsidRDefault="00442386" w:rsidP="00442386">
      <w:pPr>
        <w:pStyle w:val="Schedule1"/>
        <w:outlineLvl w:val="9"/>
        <w:rPr>
          <w:ins w:id="249" w:author="Gareth Stanley (ESO)" w:date="2023-07-06T12:54:00Z"/>
          <w:b/>
        </w:rPr>
      </w:pPr>
      <w:ins w:id="250" w:author="Gareth Stanley (ESO)" w:date="2023-07-06T12:54:00Z">
        <w:r w:rsidRPr="00442386">
          <w:rPr>
            <w:b/>
          </w:rPr>
          <w:t>1.</w:t>
        </w:r>
        <w:r w:rsidRPr="00442386">
          <w:rPr>
            <w:b/>
          </w:rPr>
          <w:tab/>
          <w:t>INTRODUCTION</w:t>
        </w:r>
      </w:ins>
    </w:p>
    <w:p w14:paraId="5BEF053A" w14:textId="0F9CC2B9" w:rsidR="00442386" w:rsidRPr="00442386" w:rsidRDefault="00442386" w:rsidP="00762EF3">
      <w:pPr>
        <w:pStyle w:val="Schedule1"/>
        <w:tabs>
          <w:tab w:val="clear" w:pos="720"/>
        </w:tabs>
        <w:outlineLvl w:val="9"/>
        <w:rPr>
          <w:ins w:id="251" w:author="Gareth Stanley (ESO)" w:date="2023-07-06T12:54:00Z"/>
        </w:rPr>
      </w:pPr>
      <w:ins w:id="252" w:author="Gareth Stanley (ESO)" w:date="2023-07-06T12:54:00Z">
        <w:r w:rsidRPr="00442386">
          <w:t>1.1</w:t>
        </w:r>
        <w:r w:rsidRPr="00442386">
          <w:tab/>
          <w:t xml:space="preserve">This Section D, Part Three, deals with arrangements between, </w:t>
        </w:r>
      </w:ins>
      <w:ins w:id="253" w:author="Gareth Stanley (ESO)" w:date="2023-08-19T21:42:00Z">
        <w:r w:rsidR="008B6E3E">
          <w:t xml:space="preserve">the </w:t>
        </w:r>
      </w:ins>
      <w:ins w:id="254" w:author="Gareth Stanley (ESO)" w:date="2023-08-01T09:52:00Z">
        <w:r w:rsidR="00C515B7">
          <w:t>Pre-existing</w:t>
        </w:r>
      </w:ins>
      <w:ins w:id="255" w:author="Gareth Stanley (ESO)" w:date="2023-07-06T12:54:00Z">
        <w:r w:rsidRPr="00442386">
          <w:t xml:space="preserve"> Transmission Owne</w:t>
        </w:r>
      </w:ins>
      <w:ins w:id="256" w:author="Gareth Stanley (ESO)" w:date="2023-08-01T09:52:00Z">
        <w:r w:rsidR="00C515B7">
          <w:t>r (PTO)</w:t>
        </w:r>
      </w:ins>
      <w:ins w:id="257" w:author="Gareth Stanley (ESO)" w:date="2023-07-06T12:54:00Z">
        <w:r w:rsidRPr="00442386">
          <w:t xml:space="preserve"> </w:t>
        </w:r>
      </w:ins>
      <w:ins w:id="258" w:author="Gareth Stanley (ESO)" w:date="2023-08-01T11:05:00Z">
        <w:r w:rsidR="008A4F4D">
          <w:t>a</w:t>
        </w:r>
      </w:ins>
      <w:ins w:id="259" w:author="Gareth Stanley (ESO)" w:date="2023-07-06T12:54:00Z">
        <w:r w:rsidRPr="00442386">
          <w:t xml:space="preserve"> Competitively Appointed Transmission Owner</w:t>
        </w:r>
      </w:ins>
      <w:ins w:id="260" w:author="Gareth Stanley (ESO)" w:date="2023-08-29T23:10:00Z">
        <w:r w:rsidR="00727CA7">
          <w:t xml:space="preserve"> (CATO)</w:t>
        </w:r>
      </w:ins>
      <w:ins w:id="261" w:author="Gareth Stanley (ESO)" w:date="2023-08-19T21:42:00Z">
        <w:r w:rsidR="003A4C3F">
          <w:t xml:space="preserve"> and</w:t>
        </w:r>
      </w:ins>
      <w:ins w:id="262" w:author="Gareth Stanley (ESO)" w:date="2023-07-06T12:54:00Z">
        <w:r w:rsidRPr="00442386">
          <w:t xml:space="preserve"> </w:t>
        </w:r>
      </w:ins>
      <w:ins w:id="263" w:author="Gareth Stanley (ESO)" w:date="2023-08-19T21:41:00Z">
        <w:r w:rsidR="008B6E3E" w:rsidRPr="00442386">
          <w:t xml:space="preserve">The Company </w:t>
        </w:r>
      </w:ins>
      <w:ins w:id="264" w:author="Gareth Stanley (ESO)" w:date="2023-07-06T12:54:00Z">
        <w:r w:rsidRPr="00442386">
          <w:t xml:space="preserve">in relation to the connection of a CATO to a </w:t>
        </w:r>
      </w:ins>
      <w:ins w:id="265" w:author="Gareth Stanley (ESO)" w:date="2023-08-01T09:52:00Z">
        <w:r w:rsidR="00E911DA">
          <w:t>PTO</w:t>
        </w:r>
      </w:ins>
      <w:ins w:id="266" w:author="Gareth Stanley (ESO)" w:date="2023-08-01T11:05:00Z">
        <w:r w:rsidR="008A4F4D">
          <w:t xml:space="preserve"> </w:t>
        </w:r>
      </w:ins>
      <w:ins w:id="267" w:author="Alex Aristodemou" w:date="2023-07-25T15:06:00Z">
        <w:r w:rsidR="00CB1E23">
          <w:t xml:space="preserve">(the </w:t>
        </w:r>
        <w:r w:rsidR="00CB1E23" w:rsidRPr="002A56D3">
          <w:t>“CATO</w:t>
        </w:r>
      </w:ins>
      <w:ins w:id="268" w:author="Gareth Stanley (ESO)" w:date="2023-08-19T21:45:00Z">
        <w:r w:rsidR="008F190E" w:rsidRPr="002A56D3">
          <w:t>-TO</w:t>
        </w:r>
      </w:ins>
      <w:ins w:id="269" w:author="Alex Aristodemou" w:date="2023-07-25T15:06:00Z">
        <w:r w:rsidR="00CB1E23" w:rsidRPr="002A56D3">
          <w:t xml:space="preserve"> Connection Project”</w:t>
        </w:r>
        <w:r w:rsidR="00CB1E23" w:rsidRPr="005727BA">
          <w:t>)</w:t>
        </w:r>
      </w:ins>
      <w:ins w:id="270" w:author="Gareth Stanley (ESO)" w:date="2023-07-06T12:54:00Z">
        <w:r w:rsidRPr="005727BA">
          <w:t>.</w:t>
        </w:r>
        <w:r w:rsidRPr="00442386">
          <w:t xml:space="preserve"> </w:t>
        </w:r>
      </w:ins>
      <w:ins w:id="271" w:author="Alex Aristodemou" w:date="2023-11-24T12:04:00Z">
        <w:r w:rsidR="005727BA">
          <w:t xml:space="preserve"> </w:t>
        </w:r>
      </w:ins>
      <w:r w:rsidRPr="00442386">
        <w:t>This Part Three includes paragraphs relating to</w:t>
      </w:r>
      <w:bookmarkStart w:id="272" w:name="_Hlk139352472"/>
      <w:r w:rsidRPr="00442386">
        <w:t xml:space="preserve"> </w:t>
      </w:r>
      <w:bookmarkEnd w:id="272"/>
      <w:proofErr w:type="gramStart"/>
      <w:r w:rsidRPr="00442386">
        <w:t>The</w:t>
      </w:r>
      <w:proofErr w:type="gramEnd"/>
      <w:r w:rsidRPr="00442386">
        <w:t xml:space="preserve"> </w:t>
      </w:r>
      <w:r w:rsidR="008A0113">
        <w:t>data</w:t>
      </w:r>
      <w:r w:rsidRPr="00442386">
        <w:t xml:space="preserve"> and documents that require populating and agreeing and the CATO Connection </w:t>
      </w:r>
      <w:r w:rsidR="00343CC9">
        <w:t>Schedule</w:t>
      </w:r>
      <w:r w:rsidR="00E43900">
        <w:t xml:space="preserve"> </w:t>
      </w:r>
      <w:r w:rsidR="005C17F2">
        <w:t>(see STCP 18-5)</w:t>
      </w:r>
      <w:r w:rsidR="00CA3976">
        <w:t xml:space="preserve"> </w:t>
      </w:r>
      <w:r w:rsidRPr="00442386">
        <w:t xml:space="preserve">that shall be </w:t>
      </w:r>
      <w:ins w:id="273" w:author="Alex Aristodemou" w:date="2023-08-15T12:23:00Z">
        <w:r w:rsidR="00BC1335">
          <w:t>agreed</w:t>
        </w:r>
      </w:ins>
      <w:ins w:id="274" w:author="Gareth Stanley (ESO)" w:date="2023-08-08T17:01:00Z">
        <w:r w:rsidR="00E77B17">
          <w:t xml:space="preserve"> to</w:t>
        </w:r>
      </w:ins>
      <w:ins w:id="275" w:author="Gareth Stanley (ESO)" w:date="2023-07-06T12:54:00Z">
        <w:r w:rsidRPr="00442386">
          <w:t xml:space="preserve"> by all parties.</w:t>
        </w:r>
      </w:ins>
    </w:p>
    <w:p w14:paraId="7BA85CCE" w14:textId="08F8EB09" w:rsidR="00442386" w:rsidRPr="00442386" w:rsidRDefault="00442386" w:rsidP="00442386">
      <w:pPr>
        <w:pStyle w:val="Schedule1"/>
        <w:outlineLvl w:val="9"/>
        <w:rPr>
          <w:ins w:id="276" w:author="Gareth Stanley (ESO)" w:date="2023-07-06T12:54:00Z"/>
          <w:b/>
        </w:rPr>
      </w:pPr>
      <w:ins w:id="277" w:author="Gareth Stanley (ESO)" w:date="2023-07-06T12:54:00Z">
        <w:r w:rsidRPr="00442386">
          <w:rPr>
            <w:b/>
          </w:rPr>
          <w:t>2.</w:t>
        </w:r>
        <w:r w:rsidRPr="00442386">
          <w:tab/>
        </w:r>
        <w:r w:rsidRPr="00442386">
          <w:rPr>
            <w:b/>
          </w:rPr>
          <w:t>CATO CONNECTI</w:t>
        </w:r>
      </w:ins>
      <w:ins w:id="278" w:author="Gareth Stanley (ESO)" w:date="2023-08-08T17:02:00Z">
        <w:r w:rsidR="00E43900">
          <w:rPr>
            <w:b/>
          </w:rPr>
          <w:t>ON SCHEDULE</w:t>
        </w:r>
      </w:ins>
      <w:ins w:id="279" w:author="Gareth Stanley (ESO)" w:date="2023-07-06T12:54:00Z">
        <w:r w:rsidRPr="00442386">
          <w:rPr>
            <w:b/>
          </w:rPr>
          <w:t xml:space="preserve"> </w:t>
        </w:r>
      </w:ins>
    </w:p>
    <w:p w14:paraId="04FD49C5" w14:textId="554C668B" w:rsidR="00442386" w:rsidRPr="00442386" w:rsidRDefault="00442386" w:rsidP="00442386">
      <w:pPr>
        <w:pStyle w:val="Schedule1"/>
        <w:outlineLvl w:val="9"/>
        <w:rPr>
          <w:ins w:id="280" w:author="Gareth Stanley (ESO)" w:date="2023-07-06T12:54:00Z"/>
        </w:rPr>
      </w:pPr>
      <w:ins w:id="281" w:author="Gareth Stanley (ESO)" w:date="2023-07-06T12:54:00Z">
        <w:r w:rsidRPr="00442386">
          <w:t>2.1</w:t>
        </w:r>
        <w:r w:rsidRPr="00442386">
          <w:tab/>
        </w:r>
        <w:r w:rsidRPr="005D4D50">
          <w:t xml:space="preserve">In this </w:t>
        </w:r>
      </w:ins>
      <w:ins w:id="282" w:author="Alex Aristodemou" w:date="2023-07-25T15:10:00Z">
        <w:r w:rsidR="00FC1233" w:rsidRPr="005D4D50">
          <w:t>Part Three</w:t>
        </w:r>
      </w:ins>
      <w:ins w:id="283" w:author="Gareth Stanley (ESO)" w:date="2023-07-06T12:54:00Z">
        <w:r w:rsidRPr="005D4D50">
          <w:t>:</w:t>
        </w:r>
      </w:ins>
    </w:p>
    <w:p w14:paraId="0403B2A8" w14:textId="521FC0A2" w:rsidR="00442386" w:rsidRPr="00442386" w:rsidRDefault="006056D4" w:rsidP="00670605">
      <w:pPr>
        <w:pStyle w:val="Schedule1"/>
        <w:ind w:left="1440" w:hanging="1440"/>
        <w:rPr>
          <w:ins w:id="284" w:author="Gareth Stanley (ESO)" w:date="2023-07-06T12:54:00Z"/>
        </w:rPr>
      </w:pPr>
      <w:ins w:id="285" w:author="Gareth Stanley (ESO)" w:date="2023-11-02T14:15:00Z">
        <w:r>
          <w:tab/>
        </w:r>
      </w:ins>
      <w:ins w:id="286" w:author="Gareth Stanley (ESO)" w:date="2023-07-06T12:54:00Z">
        <w:r w:rsidR="00442386">
          <w:t>2.1.1</w:t>
        </w:r>
        <w:r w:rsidR="00442386">
          <w:tab/>
        </w:r>
      </w:ins>
      <w:ins w:id="287" w:author="Alex Aristodemou" w:date="2023-07-25T15:10:00Z">
        <w:r w:rsidR="00FC1233" w:rsidRPr="63AF4832">
          <w:rPr>
            <w:b/>
            <w:bCs/>
          </w:rPr>
          <w:t>“</w:t>
        </w:r>
      </w:ins>
      <w:ins w:id="288" w:author="Gareth Stanley (ESO)" w:date="2023-07-06T12:54:00Z">
        <w:r w:rsidR="00442386" w:rsidRPr="63AF4832">
          <w:rPr>
            <w:b/>
            <w:bCs/>
          </w:rPr>
          <w:t xml:space="preserve">CATO Connection </w:t>
        </w:r>
      </w:ins>
      <w:ins w:id="289" w:author="Gareth Stanley (ESO)" w:date="2023-08-08T17:02:00Z">
        <w:r w:rsidR="00E43900">
          <w:rPr>
            <w:b/>
            <w:bCs/>
          </w:rPr>
          <w:t>Sc</w:t>
        </w:r>
      </w:ins>
      <w:ins w:id="290" w:author="Gareth Stanley (ESO)" w:date="2023-08-08T17:03:00Z">
        <w:r w:rsidR="00E43900">
          <w:rPr>
            <w:b/>
            <w:bCs/>
          </w:rPr>
          <w:t>hedule</w:t>
        </w:r>
        <w:r w:rsidR="005C17F2">
          <w:rPr>
            <w:b/>
            <w:bCs/>
          </w:rPr>
          <w:t>”</w:t>
        </w:r>
      </w:ins>
      <w:ins w:id="291" w:author="Gareth Stanley (ESO)" w:date="2023-07-06T12:54:00Z">
        <w:r w:rsidR="00442386">
          <w:t xml:space="preserve"> refers (as appropriate) to the </w:t>
        </w:r>
      </w:ins>
      <w:ins w:id="292" w:author="Alex Aristodemou" w:date="2023-08-15T12:25:00Z">
        <w:r w:rsidR="004A2C26">
          <w:t>requirements that are agreed</w:t>
        </w:r>
        <w:r w:rsidR="00BB0623">
          <w:t xml:space="preserve"> to</w:t>
        </w:r>
      </w:ins>
      <w:ins w:id="293" w:author="Gareth Stanley (ESO)" w:date="2023-07-06T12:54:00Z">
        <w:r w:rsidR="00442386">
          <w:t xml:space="preserve"> by the parties to the CATO</w:t>
        </w:r>
      </w:ins>
      <w:ins w:id="294" w:author="Gareth Stanley (ESO)" w:date="2023-08-19T21:45:00Z">
        <w:r w:rsidR="00910D9E">
          <w:t>-TO</w:t>
        </w:r>
      </w:ins>
      <w:ins w:id="295" w:author="Gareth Stanley (ESO)" w:date="2023-07-06T12:54:00Z">
        <w:r w:rsidR="00442386">
          <w:t xml:space="preserve"> Connection Project (</w:t>
        </w:r>
      </w:ins>
      <w:ins w:id="296" w:author="Gareth Stanley (ESO)" w:date="2023-08-19T21:45:00Z">
        <w:r w:rsidR="00910D9E">
          <w:t>PTO</w:t>
        </w:r>
      </w:ins>
      <w:ins w:id="297" w:author="Gareth Stanley (ESO)" w:date="2023-08-19T21:46:00Z">
        <w:r w:rsidR="00910D9E">
          <w:t>,</w:t>
        </w:r>
      </w:ins>
      <w:ins w:id="298" w:author="Gareth Stanley (ESO)" w:date="2023-08-19T21:45:00Z">
        <w:r w:rsidR="00910D9E">
          <w:t xml:space="preserve"> </w:t>
        </w:r>
      </w:ins>
      <w:ins w:id="299" w:author="Gareth Stanley (ESO)" w:date="2023-07-06T12:54:00Z">
        <w:r w:rsidR="00442386">
          <w:t>CATO &amp; The Company).</w:t>
        </w:r>
      </w:ins>
      <w:ins w:id="300" w:author="Gareth Stanley (ESO)" w:date="2023-08-01T09:56:00Z">
        <w:r w:rsidR="0062588D">
          <w:t xml:space="preserve">  </w:t>
        </w:r>
        <w:r w:rsidR="009C2B3E">
          <w:t>Th</w:t>
        </w:r>
      </w:ins>
      <w:ins w:id="301" w:author="Alex Aristodemou" w:date="2023-08-15T12:26:00Z">
        <w:r w:rsidR="00193574">
          <w:t xml:space="preserve">ese </w:t>
        </w:r>
        <w:r w:rsidR="009D16DE">
          <w:t>requirements</w:t>
        </w:r>
      </w:ins>
      <w:ins w:id="302" w:author="Gareth Stanley (ESO)" w:date="2023-08-01T09:56:00Z">
        <w:r w:rsidR="009C2B3E">
          <w:t xml:space="preserve"> </w:t>
        </w:r>
      </w:ins>
      <w:ins w:id="303" w:author="Alex Aristodemou" w:date="2023-08-15T12:26:00Z">
        <w:r w:rsidR="009D16DE">
          <w:t>are</w:t>
        </w:r>
      </w:ins>
      <w:ins w:id="304" w:author="Gareth Stanley (ESO)" w:date="2023-08-01T09:56:00Z">
        <w:r w:rsidR="009C2B3E">
          <w:t xml:space="preserve"> contained within </w:t>
        </w:r>
      </w:ins>
      <w:ins w:id="305" w:author="Gareth Stanley (ESO)" w:date="2023-08-29T23:10:00Z">
        <w:r w:rsidR="009F1625">
          <w:t>Appendix A</w:t>
        </w:r>
      </w:ins>
      <w:ins w:id="306" w:author="Gareth Stanley (ESO)" w:date="2023-08-08T17:04:00Z">
        <w:r w:rsidR="00074353">
          <w:t xml:space="preserve"> of STCP 18-5</w:t>
        </w:r>
      </w:ins>
      <w:ins w:id="307" w:author="Alex Aristodemou" w:date="2023-08-15T12:32:00Z">
        <w:r w:rsidR="00436701">
          <w:t xml:space="preserve"> and form the </w:t>
        </w:r>
        <w:r w:rsidR="0068058E">
          <w:t xml:space="preserve">inventory of documents that underpin the </w:t>
        </w:r>
        <w:r w:rsidR="000078AA">
          <w:t>project and instruct the deliverables and timescales</w:t>
        </w:r>
      </w:ins>
      <w:ins w:id="308" w:author="Alex Aristodemou" w:date="2023-11-24T12:05:00Z">
        <w:r w:rsidR="00584CF2">
          <w:t>.</w:t>
        </w:r>
      </w:ins>
      <w:ins w:id="309" w:author="Gareth Stanley (ESO)" w:date="2023-08-01T09:57:00Z">
        <w:r w:rsidR="00A44D29">
          <w:t xml:space="preserve"> </w:t>
        </w:r>
      </w:ins>
      <w:ins w:id="310" w:author="Alex Aristodemou" w:date="2023-08-15T12:27:00Z">
        <w:r w:rsidR="009F36AE">
          <w:t xml:space="preserve">The adherence of Lead Parties to </w:t>
        </w:r>
        <w:r w:rsidR="00BB556E">
          <w:t>these requireme</w:t>
        </w:r>
        <w:r w:rsidR="00CD435E">
          <w:t xml:space="preserve">nts </w:t>
        </w:r>
        <w:r w:rsidR="004C4DEE">
          <w:t>is gover</w:t>
        </w:r>
        <w:r w:rsidR="00484493">
          <w:t xml:space="preserve">ned by the provisions </w:t>
        </w:r>
      </w:ins>
      <w:ins w:id="311" w:author="Alex Aristodemou" w:date="2023-08-15T12:29:00Z">
        <w:r w:rsidR="009A5FCB">
          <w:t>of</w:t>
        </w:r>
      </w:ins>
      <w:ins w:id="312" w:author="Alex Aristodemou" w:date="2023-08-15T12:28:00Z">
        <w:r w:rsidR="00484493">
          <w:t xml:space="preserve"> the STC </w:t>
        </w:r>
        <w:r w:rsidR="0016474E">
          <w:t xml:space="preserve">and the </w:t>
        </w:r>
      </w:ins>
      <w:ins w:id="313" w:author="Gareth Stanley (ESO)" w:date="2023-09-14T13:55:00Z">
        <w:r w:rsidR="00F91379">
          <w:t>‘</w:t>
        </w:r>
      </w:ins>
      <w:ins w:id="314" w:author="Alex Aristodemou" w:date="2023-08-15T12:28:00Z">
        <w:r w:rsidR="0016474E">
          <w:t>Lead Parties’ status as STC Parties.</w:t>
        </w:r>
      </w:ins>
      <w:ins w:id="315" w:author="Gareth Stanley (ESO)" w:date="2023-07-06T12:54:00Z">
        <w:r w:rsidR="00442386">
          <w:t xml:space="preserve">  The CATO Connection </w:t>
        </w:r>
      </w:ins>
      <w:ins w:id="316" w:author="Gareth Stanley (ESO)" w:date="2023-08-08T17:04:00Z">
        <w:r w:rsidR="006C18DC">
          <w:t>Schedule</w:t>
        </w:r>
        <w:r w:rsidR="00BB3F7D">
          <w:t xml:space="preserve"> </w:t>
        </w:r>
      </w:ins>
      <w:ins w:id="317" w:author="Gareth Stanley (ESO)" w:date="2023-07-06T12:54:00Z">
        <w:r w:rsidR="00442386">
          <w:t>contains</w:t>
        </w:r>
      </w:ins>
      <w:ins w:id="318" w:author="Gareth Stanley (ESO)" w:date="2023-08-08T17:05:00Z">
        <w:r w:rsidR="00BB3F7D">
          <w:t xml:space="preserve"> </w:t>
        </w:r>
        <w:proofErr w:type="gramStart"/>
        <w:r w:rsidR="00BB3F7D">
          <w:t xml:space="preserve">a </w:t>
        </w:r>
        <w:r w:rsidR="00E93646">
          <w:t>number of</w:t>
        </w:r>
        <w:proofErr w:type="gramEnd"/>
        <w:r w:rsidR="00E93646">
          <w:t xml:space="preserve"> documents including</w:t>
        </w:r>
      </w:ins>
      <w:ins w:id="319" w:author="Gareth Stanley (ESO)" w:date="2023-07-06T12:54:00Z">
        <w:r w:rsidR="00442386">
          <w:t xml:space="preserve"> the</w:t>
        </w:r>
      </w:ins>
      <w:ins w:id="320" w:author="Gareth Stanley (ESO)" w:date="2023-11-29T09:29:00Z">
        <w:r w:rsidR="00EF285B">
          <w:t xml:space="preserve"> </w:t>
        </w:r>
      </w:ins>
      <w:ins w:id="321" w:author="Gareth Stanley (ESO)" w:date="2023-11-29T09:27:00Z">
        <w:r w:rsidR="00952C1C">
          <w:t>CTISS</w:t>
        </w:r>
      </w:ins>
      <w:ins w:id="322" w:author="Gareth Stanley (ESO)" w:date="2023-07-06T12:54:00Z">
        <w:r w:rsidR="00442386">
          <w:t xml:space="preserve"> and the Grid Interface Data File Structure (GIDFS</w:t>
        </w:r>
      </w:ins>
      <w:ins w:id="323" w:author="Gareth Stanley (ESO)" w:date="2023-09-29T15:25:00Z">
        <w:r w:rsidR="00DD193E">
          <w:t>)</w:t>
        </w:r>
      </w:ins>
      <w:ins w:id="324" w:author="Gareth Stanley (ESO)" w:date="2023-09-29T15:24:00Z">
        <w:r w:rsidR="004F0E20">
          <w:t xml:space="preserve"> </w:t>
        </w:r>
      </w:ins>
      <w:ins w:id="325" w:author="Gareth Stanley (ESO)" w:date="2023-09-29T15:25:00Z">
        <w:r w:rsidR="00DD193E">
          <w:t>(</w:t>
        </w:r>
      </w:ins>
      <w:ins w:id="326" w:author="Gareth Stanley (ESO)" w:date="2023-09-29T15:24:00Z">
        <w:r w:rsidR="004F0E20">
          <w:t>STCP 19-7</w:t>
        </w:r>
      </w:ins>
      <w:ins w:id="327" w:author="Gareth Stanley (ESO)" w:date="2023-07-06T12:54:00Z">
        <w:r w:rsidR="00442386">
          <w:t xml:space="preserve">) which shall be agreed by the parties to the </w:t>
        </w:r>
      </w:ins>
      <w:ins w:id="328" w:author="Alex Aristodemou" w:date="2023-08-15T12:29:00Z">
        <w:r w:rsidR="005B65C9">
          <w:t>CATO</w:t>
        </w:r>
      </w:ins>
      <w:ins w:id="329" w:author="Gareth Stanley (ESO)" w:date="2023-08-29T23:11:00Z">
        <w:r w:rsidR="00BE3D23">
          <w:t>-TO</w:t>
        </w:r>
      </w:ins>
      <w:ins w:id="330" w:author="Alex Aristodemou" w:date="2023-08-15T12:29:00Z">
        <w:r w:rsidR="005B65C9">
          <w:t xml:space="preserve"> C</w:t>
        </w:r>
      </w:ins>
      <w:ins w:id="331" w:author="Gareth Stanley (ESO)" w:date="2023-07-06T12:54:00Z">
        <w:r w:rsidR="00442386">
          <w:t xml:space="preserve">onnection </w:t>
        </w:r>
      </w:ins>
      <w:ins w:id="332" w:author="Alex Aristodemou" w:date="2023-08-15T12:29:00Z">
        <w:r w:rsidR="005B65C9">
          <w:t>P</w:t>
        </w:r>
      </w:ins>
      <w:ins w:id="333" w:author="Gareth Stanley (ESO)" w:date="2023-07-06T12:54:00Z">
        <w:r w:rsidR="00442386">
          <w:t xml:space="preserve">roject.  The </w:t>
        </w:r>
      </w:ins>
      <w:ins w:id="334" w:author="Alex Aristodemou" w:date="2023-08-15T12:30:00Z">
        <w:r w:rsidR="00166F80">
          <w:t>documents</w:t>
        </w:r>
      </w:ins>
      <w:ins w:id="335" w:author="Gareth Stanley (ESO)" w:date="2023-07-06T12:54:00Z">
        <w:r w:rsidR="00442386">
          <w:t xml:space="preserve"> within the CATO Connection </w:t>
        </w:r>
      </w:ins>
      <w:ins w:id="336" w:author="Gareth Stanley (ESO)" w:date="2023-08-08T17:05:00Z">
        <w:r w:rsidR="00E93646">
          <w:t>Schedule</w:t>
        </w:r>
      </w:ins>
      <w:ins w:id="337" w:author="Gareth Stanley (ESO)" w:date="2023-07-06T12:54:00Z">
        <w:r w:rsidR="00442386">
          <w:t xml:space="preserve"> are iterative documents and can be changed with the agreement of all parties.  Any resultant changes to </w:t>
        </w:r>
      </w:ins>
      <w:ins w:id="338" w:author="Gareth Stanley (ESO)" w:date="2023-10-31T11:51:00Z">
        <w:r w:rsidR="008741D2">
          <w:t>the CATO</w:t>
        </w:r>
        <w:r w:rsidR="00A42D0A">
          <w:t>-TO Project Connection completion</w:t>
        </w:r>
      </w:ins>
      <w:ins w:id="339" w:author="Gareth Stanley (ESO)" w:date="2023-10-31T12:47:00Z">
        <w:r w:rsidR="004C5004">
          <w:t xml:space="preserve"> date</w:t>
        </w:r>
      </w:ins>
      <w:ins w:id="340" w:author="Gareth Stanley (ESO)" w:date="2023-10-31T11:51:00Z">
        <w:r w:rsidR="00A42D0A">
          <w:t xml:space="preserve"> (commissioning</w:t>
        </w:r>
        <w:r w:rsidR="00A56DD3">
          <w:t xml:space="preserve"> of </w:t>
        </w:r>
      </w:ins>
      <w:ins w:id="341" w:author="Gareth Stanley (ESO)" w:date="2023-10-31T11:52:00Z">
        <w:r w:rsidR="00A56DD3">
          <w:t>CATO asset)</w:t>
        </w:r>
      </w:ins>
      <w:ins w:id="342" w:author="Gareth Stanley (ESO)" w:date="2023-07-06T12:54:00Z">
        <w:r w:rsidR="00442386">
          <w:t xml:space="preserve"> must be reported to the Authority and approved.</w:t>
        </w:r>
      </w:ins>
    </w:p>
    <w:p w14:paraId="1CE99154" w14:textId="5E90ACA2" w:rsidR="00442386" w:rsidRPr="00442386" w:rsidRDefault="00442386" w:rsidP="00442386">
      <w:pPr>
        <w:pStyle w:val="Schedule1"/>
        <w:outlineLvl w:val="9"/>
        <w:rPr>
          <w:ins w:id="343" w:author="Gareth Stanley (ESO)" w:date="2023-07-06T12:54:00Z"/>
        </w:rPr>
      </w:pPr>
      <w:ins w:id="344" w:author="Gareth Stanley (ESO)" w:date="2023-07-06T12:54:00Z">
        <w:r w:rsidRPr="00442386">
          <w:t xml:space="preserve">2.2 </w:t>
        </w:r>
        <w:r w:rsidRPr="00442386">
          <w:tab/>
          <w:t xml:space="preserve">Each </w:t>
        </w:r>
      </w:ins>
      <w:ins w:id="345" w:author="Gareth Stanley (ESO)" w:date="2023-08-01T11:10:00Z">
        <w:r w:rsidR="003A68F1">
          <w:t>P</w:t>
        </w:r>
      </w:ins>
      <w:ins w:id="346" w:author="Gareth Stanley (ESO)" w:date="2023-07-06T12:54:00Z">
        <w:r w:rsidRPr="00442386">
          <w:t>TO to the CAT</w:t>
        </w:r>
      </w:ins>
      <w:ins w:id="347" w:author="Gareth Stanley (ESO)" w:date="2023-08-29T23:12:00Z">
        <w:r w:rsidR="00857291">
          <w:t>O-TO Conn</w:t>
        </w:r>
      </w:ins>
      <w:ins w:id="348" w:author="Gareth Stanley (ESO)" w:date="2023-08-29T23:13:00Z">
        <w:r w:rsidR="00857291">
          <w:t>ection Project</w:t>
        </w:r>
      </w:ins>
      <w:ins w:id="349" w:author="Gareth Stanley (ESO)" w:date="2023-07-06T12:54:00Z">
        <w:r w:rsidRPr="00442386">
          <w:t xml:space="preserve"> shall facilitate the connection of the CATO subject to the CATO Connection </w:t>
        </w:r>
      </w:ins>
      <w:ins w:id="350" w:author="Gareth Stanley (ESO)" w:date="2023-08-08T17:06:00Z">
        <w:r w:rsidR="00554131">
          <w:t>Schedule</w:t>
        </w:r>
      </w:ins>
      <w:ins w:id="351" w:author="Gareth Stanley (ESO)" w:date="2023-07-06T12:54:00Z">
        <w:r w:rsidRPr="00442386">
          <w:t xml:space="preserve"> and their </w:t>
        </w:r>
      </w:ins>
      <w:ins w:id="352" w:author="Alex Aristodemou" w:date="2023-11-24T12:09:00Z">
        <w:r w:rsidR="002D635E">
          <w:t>responsibilities relating to i</w:t>
        </w:r>
      </w:ins>
      <w:ins w:id="353" w:author="Gareth Stanley (ESO)" w:date="2023-07-06T12:54:00Z">
        <w:r w:rsidRPr="00442386">
          <w:t xml:space="preserve">nvestment </w:t>
        </w:r>
      </w:ins>
      <w:ins w:id="354" w:author="Alex Aristodemou" w:date="2023-11-24T12:10:00Z">
        <w:r w:rsidR="002D635E">
          <w:t>p</w:t>
        </w:r>
      </w:ins>
      <w:ins w:id="355" w:author="Gareth Stanley (ESO)" w:date="2023-07-06T12:54:00Z">
        <w:r w:rsidRPr="00442386">
          <w:t>lanning</w:t>
        </w:r>
      </w:ins>
      <w:ins w:id="356" w:author="Gareth Stanley (ESO)" w:date="2023-08-01T15:19:00Z">
        <w:r w:rsidR="00DD1ED3">
          <w:t>,</w:t>
        </w:r>
      </w:ins>
      <w:ins w:id="357" w:author="Gareth Stanley (ESO)" w:date="2023-07-06T12:54:00Z">
        <w:r w:rsidRPr="00442386">
          <w:t xml:space="preserve"> unless to do so would be likely to involve the</w:t>
        </w:r>
      </w:ins>
      <w:ins w:id="358" w:author="Gareth Stanley (ESO)" w:date="2023-08-29T23:13:00Z">
        <w:r w:rsidR="00A33FEF">
          <w:t xml:space="preserve"> PTO</w:t>
        </w:r>
      </w:ins>
      <w:ins w:id="359" w:author="Gareth Stanley (ESO)" w:date="2023-09-25T16:37:00Z">
        <w:r w:rsidR="00DE2477">
          <w:t>;</w:t>
        </w:r>
      </w:ins>
    </w:p>
    <w:p w14:paraId="47790321" w14:textId="52E1F88F" w:rsidR="00442386" w:rsidRPr="00442386" w:rsidRDefault="009072D3" w:rsidP="00442386">
      <w:pPr>
        <w:pStyle w:val="Schedule1"/>
        <w:outlineLvl w:val="9"/>
        <w:rPr>
          <w:ins w:id="360" w:author="Gareth Stanley (ESO)" w:date="2023-07-06T12:54:00Z"/>
        </w:rPr>
      </w:pPr>
      <w:ins w:id="361" w:author="Gareth Stanley (ESO)" w:date="2023-11-02T14:16:00Z">
        <w:r>
          <w:tab/>
        </w:r>
      </w:ins>
      <w:ins w:id="362" w:author="Gareth Stanley (ESO)" w:date="2023-07-06T12:54:00Z">
        <w:r w:rsidR="00442386" w:rsidRPr="00442386">
          <w:t xml:space="preserve">2.2.1 </w:t>
        </w:r>
        <w:r w:rsidR="00442386" w:rsidRPr="00442386">
          <w:tab/>
          <w:t xml:space="preserve">to be in breach of its duties under section 9 of the Act; or </w:t>
        </w:r>
      </w:ins>
    </w:p>
    <w:p w14:paraId="5AF876F1" w14:textId="4A6BF871" w:rsidR="004014FB" w:rsidRPr="00442386" w:rsidRDefault="009072D3" w:rsidP="002A56D3">
      <w:pPr>
        <w:pStyle w:val="Schedule1"/>
        <w:ind w:left="1440" w:hanging="1440"/>
        <w:outlineLvl w:val="9"/>
        <w:rPr>
          <w:ins w:id="363" w:author="Gareth Stanley (ESO)" w:date="2023-07-06T12:54:00Z"/>
        </w:rPr>
      </w:pPr>
      <w:ins w:id="364" w:author="Gareth Stanley (ESO)" w:date="2023-11-02T14:16:00Z">
        <w:r>
          <w:tab/>
        </w:r>
      </w:ins>
      <w:ins w:id="365" w:author="Gareth Stanley (ESO)" w:date="2023-07-06T12:54:00Z">
        <w:r w:rsidR="00442386" w:rsidRPr="00442386">
          <w:t xml:space="preserve">2.2.3 </w:t>
        </w:r>
        <w:r w:rsidR="00442386" w:rsidRPr="00442386">
          <w:tab/>
          <w:t>to be in breach of any regulation made under section 29 of the Act or any other enactment relating to applicable safety standards;</w:t>
        </w:r>
      </w:ins>
    </w:p>
    <w:p w14:paraId="48390297" w14:textId="76E2F3C2" w:rsidR="00442386" w:rsidRPr="00442386" w:rsidRDefault="00442386" w:rsidP="005E33D1">
      <w:pPr>
        <w:pStyle w:val="Schedule1"/>
        <w:tabs>
          <w:tab w:val="clear" w:pos="720"/>
          <w:tab w:val="left" w:pos="284"/>
          <w:tab w:val="left" w:pos="709"/>
        </w:tabs>
        <w:ind w:left="709" w:hanging="731"/>
        <w:outlineLvl w:val="9"/>
        <w:rPr>
          <w:ins w:id="366" w:author="Gareth Stanley (ESO)" w:date="2023-07-06T12:54:00Z"/>
        </w:rPr>
      </w:pPr>
      <w:ins w:id="367" w:author="Gareth Stanley (ESO)" w:date="2023-07-06T12:54:00Z">
        <w:r w:rsidRPr="00442386">
          <w:t xml:space="preserve"> 2.</w:t>
        </w:r>
      </w:ins>
      <w:ins w:id="368" w:author="Gareth Stanley (ESO)" w:date="2023-11-28T15:01:00Z">
        <w:r w:rsidR="002A56D3">
          <w:t>3</w:t>
        </w:r>
        <w:r w:rsidR="002A56D3">
          <w:tab/>
        </w:r>
      </w:ins>
      <w:ins w:id="369" w:author="Gareth Stanley (ESO)" w:date="2023-07-06T12:54:00Z">
        <w:r w:rsidRPr="00442386">
          <w:t xml:space="preserve">The </w:t>
        </w:r>
      </w:ins>
      <w:ins w:id="370" w:author="Gareth Stanley (ESO)" w:date="2023-08-01T11:11:00Z">
        <w:r w:rsidR="003A68F1">
          <w:t>P</w:t>
        </w:r>
      </w:ins>
      <w:ins w:id="371" w:author="Gareth Stanley (ESO)" w:date="2023-07-06T12:54:00Z">
        <w:r w:rsidRPr="00442386">
          <w:t xml:space="preserve">TO shall notify the CATO and The Company of any </w:t>
        </w:r>
      </w:ins>
      <w:ins w:id="372" w:author="Gareth Stanley (ESO)" w:date="2023-08-29T16:48:00Z">
        <w:r w:rsidR="00D33BB7">
          <w:t xml:space="preserve">revised </w:t>
        </w:r>
      </w:ins>
      <w:ins w:id="373" w:author="Gareth Stanley (ESO)" w:date="2023-07-06T12:54:00Z">
        <w:r w:rsidRPr="00442386">
          <w:t xml:space="preserve">technical design or operational criteria which the </w:t>
        </w:r>
      </w:ins>
      <w:ins w:id="374" w:author="Gareth Stanley (ESO)" w:date="2023-08-01T11:11:00Z">
        <w:r w:rsidR="0088588A">
          <w:t>P</w:t>
        </w:r>
      </w:ins>
      <w:ins w:id="375" w:author="Gareth Stanley (ESO)" w:date="2023-07-06T12:54:00Z">
        <w:r w:rsidRPr="00442386">
          <w:t xml:space="preserve">TO intends in planning and developing its Transmission System, </w:t>
        </w:r>
      </w:ins>
      <w:ins w:id="376" w:author="Gareth Stanley (ESO)" w:date="2023-08-01T15:20:00Z">
        <w:r w:rsidR="002176AD">
          <w:t>which</w:t>
        </w:r>
      </w:ins>
      <w:ins w:id="377" w:author="Gareth Stanley (ESO)" w:date="2023-07-06T12:54:00Z">
        <w:r w:rsidRPr="00442386">
          <w:t xml:space="preserve"> will apply to CATO </w:t>
        </w:r>
      </w:ins>
      <w:ins w:id="378" w:author="Alex Aristodemou" w:date="2023-07-25T15:13:00Z">
        <w:r w:rsidR="00806E9E">
          <w:t xml:space="preserve">Plant and Apparatus </w:t>
        </w:r>
      </w:ins>
      <w:ins w:id="379" w:author="Gareth Stanley (ESO)" w:date="2023-07-06T12:54:00Z">
        <w:r w:rsidRPr="00442386">
          <w:t xml:space="preserve">at the </w:t>
        </w:r>
      </w:ins>
      <w:ins w:id="380" w:author="Gareth Stanley (ESO)" w:date="2023-08-01T11:12:00Z">
        <w:r w:rsidR="0007451E">
          <w:t>C</w:t>
        </w:r>
      </w:ins>
      <w:ins w:id="381" w:author="Gareth Stanley (ESO)" w:date="2023-11-29T09:29:00Z">
        <w:r w:rsidR="00EF285B">
          <w:t>TISS</w:t>
        </w:r>
      </w:ins>
      <w:ins w:id="382" w:author="Alex Aristodemou" w:date="2023-07-25T15:14:00Z">
        <w:del w:id="383" w:author="Gareth Stanley (ESO)" w:date="2023-11-29T09:29:00Z">
          <w:r w:rsidR="00D37DDA" w:rsidDel="00EF285B">
            <w:delText>Transmission Interface Site</w:delText>
          </w:r>
        </w:del>
      </w:ins>
      <w:ins w:id="384" w:author="Gareth Stanley (ESO)" w:date="2023-07-06T12:54:00Z">
        <w:r w:rsidRPr="00442386">
          <w:t>.</w:t>
        </w:r>
      </w:ins>
    </w:p>
    <w:p w14:paraId="4E253F69" w14:textId="4EEA8E04" w:rsidR="00442386" w:rsidRPr="00442386" w:rsidRDefault="00442386" w:rsidP="00442386">
      <w:pPr>
        <w:pStyle w:val="Schedule1"/>
        <w:outlineLvl w:val="9"/>
        <w:rPr>
          <w:ins w:id="385" w:author="Gareth Stanley (ESO)" w:date="2023-07-06T12:54:00Z"/>
        </w:rPr>
      </w:pPr>
      <w:ins w:id="386" w:author="Gareth Stanley (ESO)" w:date="2023-07-06T12:54:00Z">
        <w:r w:rsidRPr="00442386">
          <w:t>2.</w:t>
        </w:r>
      </w:ins>
      <w:ins w:id="387" w:author="Gareth Stanley (ESO)" w:date="2023-11-28T15:01:00Z">
        <w:r w:rsidR="002A56D3">
          <w:t>4</w:t>
        </w:r>
        <w:r w:rsidR="002A56D3" w:rsidDel="002A56D3">
          <w:rPr>
            <w:rStyle w:val="CommentReference"/>
            <w:rFonts w:ascii="Verdana" w:hAnsi="Verdana"/>
            <w:kern w:val="0"/>
          </w:rPr>
          <w:t xml:space="preserve"> </w:t>
        </w:r>
        <w:r w:rsidR="002A56D3">
          <w:rPr>
            <w:rStyle w:val="CommentReference"/>
            <w:rFonts w:ascii="Verdana" w:hAnsi="Verdana"/>
            <w:kern w:val="0"/>
          </w:rPr>
          <w:tab/>
        </w:r>
      </w:ins>
      <w:ins w:id="388" w:author="Gareth Stanley (ESO)" w:date="2023-07-06T12:54:00Z">
        <w:r w:rsidRPr="00442386">
          <w:t xml:space="preserve">A Transmission Owner shall commit to the CATO Connection Project so that, if the </w:t>
        </w:r>
      </w:ins>
      <w:ins w:id="389" w:author="Alex Aristodemou" w:date="2023-07-25T15:16:00Z">
        <w:r w:rsidR="00DB6D56">
          <w:t>connection</w:t>
        </w:r>
      </w:ins>
      <w:ins w:id="390" w:author="Gareth Stanley (ESO)" w:date="2023-07-06T12:54:00Z">
        <w:r w:rsidRPr="00442386">
          <w:t xml:space="preserve"> to which it relates is constructed, such Transmission Owner </w:t>
        </w:r>
      </w:ins>
      <w:ins w:id="391" w:author="Alex Aristodemou" w:date="2023-11-24T12:22:00Z">
        <w:r w:rsidR="00440224">
          <w:t>will</w:t>
        </w:r>
      </w:ins>
      <w:ins w:id="392" w:author="Gareth Stanley (ESO)" w:date="2023-07-06T12:54:00Z">
        <w:r w:rsidRPr="00442386">
          <w:t xml:space="preserve"> continue to comply with the obligations in respect of the planning and development of its Transmission System set out in Part One, paragraph 2.2 of this Section D. </w:t>
        </w:r>
      </w:ins>
    </w:p>
    <w:p w14:paraId="05FE6FD9" w14:textId="4264ABED" w:rsidR="00442386" w:rsidRPr="00442386" w:rsidRDefault="00442386" w:rsidP="005E33D1">
      <w:pPr>
        <w:pStyle w:val="Schedule1"/>
        <w:ind w:left="709" w:hanging="709"/>
        <w:outlineLvl w:val="9"/>
        <w:rPr>
          <w:ins w:id="393" w:author="Gareth Stanley (ESO)" w:date="2023-07-06T12:54:00Z"/>
        </w:rPr>
      </w:pPr>
      <w:ins w:id="394" w:author="Gareth Stanley (ESO)" w:date="2023-07-06T12:54:00Z">
        <w:r w:rsidRPr="00442386">
          <w:t>2.</w:t>
        </w:r>
      </w:ins>
      <w:ins w:id="395" w:author="Gareth Stanley (ESO)" w:date="2023-11-28T15:02:00Z">
        <w:r w:rsidR="002A56D3">
          <w:t>5</w:t>
        </w:r>
      </w:ins>
      <w:ins w:id="396" w:author="Gareth Stanley (ESO)" w:date="2023-07-06T12:54:00Z">
        <w:r w:rsidRPr="00442386">
          <w:tab/>
          <w:t xml:space="preserve">The technical design and operational criteria for the </w:t>
        </w:r>
      </w:ins>
      <w:ins w:id="397" w:author="Gareth Stanley (ESO)" w:date="2023-07-26T13:47:00Z">
        <w:r w:rsidR="00241809">
          <w:t xml:space="preserve">relevant </w:t>
        </w:r>
      </w:ins>
      <w:ins w:id="398" w:author="Gareth Stanley (ESO)" w:date="2023-09-26T14:53:00Z">
        <w:r w:rsidR="000C46BD">
          <w:t>CATO Transmission Site</w:t>
        </w:r>
      </w:ins>
      <w:ins w:id="399" w:author="Gareth Stanley (ESO)" w:date="2023-09-14T14:45:00Z">
        <w:r w:rsidR="00D152B6">
          <w:t xml:space="preserve"> </w:t>
        </w:r>
      </w:ins>
      <w:ins w:id="400" w:author="Gareth Stanley (ESO)" w:date="2023-07-06T12:54:00Z">
        <w:r w:rsidRPr="00442386">
          <w:t xml:space="preserve">shall be as set out in </w:t>
        </w:r>
      </w:ins>
      <w:ins w:id="401" w:author="Alex Aristodemou" w:date="2023-07-25T15:16:00Z">
        <w:r w:rsidR="00EE72B0">
          <w:t>t</w:t>
        </w:r>
      </w:ins>
      <w:ins w:id="402" w:author="Gareth Stanley (ESO)" w:date="2023-07-06T12:54:00Z">
        <w:r w:rsidRPr="00442386">
          <w:t>he</w:t>
        </w:r>
      </w:ins>
      <w:ins w:id="403" w:author="Gareth Stanley (ESO)" w:date="2023-09-26T14:53:00Z">
        <w:r w:rsidR="0039518A">
          <w:t xml:space="preserve"> STC, SQSS and</w:t>
        </w:r>
      </w:ins>
      <w:ins w:id="404" w:author="Gareth Stanley (ESO)" w:date="2023-07-06T12:54:00Z">
        <w:r w:rsidRPr="00442386">
          <w:t xml:space="preserve"> </w:t>
        </w:r>
      </w:ins>
      <w:ins w:id="405" w:author="Gareth Stanley (ESO)" w:date="2023-08-30T08:58:00Z">
        <w:r w:rsidR="00A3268D">
          <w:t>C</w:t>
        </w:r>
      </w:ins>
      <w:ins w:id="406" w:author="Gareth Stanley (ESO)" w:date="2023-09-14T14:45:00Z">
        <w:r w:rsidR="00D152B6">
          <w:t>TISS</w:t>
        </w:r>
      </w:ins>
      <w:ins w:id="407" w:author="Gareth Stanley (ESO)" w:date="2023-08-30T08:57:00Z">
        <w:r w:rsidR="00974BB5">
          <w:t>.</w:t>
        </w:r>
      </w:ins>
    </w:p>
    <w:p w14:paraId="0D157D00" w14:textId="5B366C1C" w:rsidR="00442386" w:rsidRPr="00442386" w:rsidRDefault="00442386" w:rsidP="005E33D1">
      <w:pPr>
        <w:pStyle w:val="Schedule1"/>
        <w:ind w:left="709" w:hanging="709"/>
        <w:outlineLvl w:val="9"/>
        <w:rPr>
          <w:ins w:id="408" w:author="Gareth Stanley (ESO)" w:date="2023-07-06T12:54:00Z"/>
        </w:rPr>
      </w:pPr>
      <w:ins w:id="409" w:author="Gareth Stanley (ESO)" w:date="2023-07-06T12:54:00Z">
        <w:r w:rsidRPr="00442386">
          <w:lastRenderedPageBreak/>
          <w:t>2.</w:t>
        </w:r>
      </w:ins>
      <w:ins w:id="410" w:author="Gareth Stanley (ESO)" w:date="2023-11-27T12:36:00Z">
        <w:r w:rsidR="00CB550A">
          <w:t>6</w:t>
        </w:r>
      </w:ins>
      <w:ins w:id="411" w:author="Gareth Stanley (ESO)" w:date="2023-07-06T12:54:00Z">
        <w:r w:rsidRPr="00442386">
          <w:tab/>
          <w:t xml:space="preserve">The Company shall provide </w:t>
        </w:r>
      </w:ins>
      <w:ins w:id="412" w:author="Gareth Stanley (ESO)" w:date="2023-07-26T13:52:00Z">
        <w:r w:rsidR="004E7C19">
          <w:t>d</w:t>
        </w:r>
      </w:ins>
      <w:ins w:id="413" w:author="Gareth Stanley (ESO)" w:date="2023-07-06T12:54:00Z">
        <w:r w:rsidRPr="00442386">
          <w:t xml:space="preserve">ata to any relevant </w:t>
        </w:r>
      </w:ins>
      <w:ins w:id="414" w:author="Gareth Stanley (ESO)" w:date="2023-08-01T11:12:00Z">
        <w:r w:rsidR="008D72E5">
          <w:t>P</w:t>
        </w:r>
      </w:ins>
      <w:ins w:id="415" w:author="Gareth Stanley (ESO)" w:date="2023-07-06T12:54:00Z">
        <w:r w:rsidRPr="00442386">
          <w:t xml:space="preserve">TO where reasonably requested by that party, to enable it to carry out any detailed system studies to </w:t>
        </w:r>
      </w:ins>
      <w:ins w:id="416" w:author="Gareth Stanley (ESO)" w:date="2023-07-26T16:08:00Z">
        <w:r w:rsidR="00053588">
          <w:t>eval</w:t>
        </w:r>
        <w:r w:rsidR="002E427B">
          <w:t>uate fully the impact of the CATO</w:t>
        </w:r>
      </w:ins>
      <w:ins w:id="417" w:author="Gareth Stanley (ESO)" w:date="2023-08-19T22:02:00Z">
        <w:r w:rsidR="008139D0">
          <w:t>-TO</w:t>
        </w:r>
      </w:ins>
      <w:ins w:id="418" w:author="Gareth Stanley (ESO)" w:date="2023-07-26T16:08:00Z">
        <w:r w:rsidR="002E427B">
          <w:t xml:space="preserve"> Connection Project</w:t>
        </w:r>
      </w:ins>
      <w:ins w:id="419" w:author="Gareth Stanley (ESO)" w:date="2023-07-06T12:54:00Z">
        <w:r w:rsidRPr="00442386">
          <w:t xml:space="preserve"> provided that such </w:t>
        </w:r>
      </w:ins>
      <w:ins w:id="420" w:author="Gareth Stanley (ESO)" w:date="2023-08-01T11:13:00Z">
        <w:r w:rsidR="00587B66">
          <w:t>PTO</w:t>
        </w:r>
      </w:ins>
      <w:ins w:id="421" w:author="Gareth Stanley (ESO)" w:date="2023-07-06T12:54:00Z">
        <w:r w:rsidRPr="00442386">
          <w:t xml:space="preserve"> can reasonably demonstrate that such provision is relevant and necessary.</w:t>
        </w:r>
      </w:ins>
    </w:p>
    <w:p w14:paraId="0C692013" w14:textId="5ED0256D" w:rsidR="00442386" w:rsidRPr="00442386" w:rsidRDefault="00442386" w:rsidP="005E33D1">
      <w:pPr>
        <w:pStyle w:val="Schedule1"/>
        <w:ind w:left="709" w:hanging="709"/>
        <w:outlineLvl w:val="9"/>
        <w:rPr>
          <w:ins w:id="422" w:author="Gareth Stanley (ESO)" w:date="2023-07-06T12:54:00Z"/>
        </w:rPr>
      </w:pPr>
      <w:ins w:id="423" w:author="Gareth Stanley (ESO)" w:date="2023-07-06T12:54:00Z">
        <w:r w:rsidRPr="00442386">
          <w:t>2.</w:t>
        </w:r>
      </w:ins>
      <w:ins w:id="424" w:author="Gareth Stanley (ESO)" w:date="2023-11-27T12:36:00Z">
        <w:r w:rsidR="00CB550A">
          <w:t>7</w:t>
        </w:r>
      </w:ins>
      <w:ins w:id="425" w:author="Gareth Stanley (ESO)" w:date="2023-07-06T12:54:00Z">
        <w:r w:rsidRPr="00442386">
          <w:tab/>
          <w:t>Following a tender process</w:t>
        </w:r>
      </w:ins>
      <w:ins w:id="426" w:author="Antony Johnson (ESO)" w:date="2023-08-02T17:48:00Z">
        <w:r w:rsidR="00465369">
          <w:t>,</w:t>
        </w:r>
      </w:ins>
      <w:ins w:id="427" w:author="Gareth Stanley (ESO)" w:date="2023-07-06T12:54:00Z">
        <w:r w:rsidRPr="00442386">
          <w:t xml:space="preserve"> a preferred bidder is appointed and shall undertake the </w:t>
        </w:r>
      </w:ins>
      <w:ins w:id="428" w:author="Alex Aristodemou" w:date="2023-07-25T15:17:00Z">
        <w:r w:rsidR="00EE72B0">
          <w:t xml:space="preserve">accession process to be admitted as a </w:t>
        </w:r>
        <w:r w:rsidR="00AC22E0">
          <w:t>Party</w:t>
        </w:r>
      </w:ins>
      <w:ins w:id="429" w:author="Gareth Stanley (ESO)" w:date="2023-07-06T12:54:00Z">
        <w:r w:rsidRPr="00442386">
          <w:t xml:space="preserve"> to the STC.  As an STC Party</w:t>
        </w:r>
      </w:ins>
      <w:ins w:id="430" w:author="Antony Johnson (ESO)" w:date="2023-08-02T17:48:00Z">
        <w:r w:rsidR="00465369">
          <w:t>,</w:t>
        </w:r>
      </w:ins>
      <w:ins w:id="431" w:author="Gareth Stanley (ESO)" w:date="2023-07-06T12:54:00Z">
        <w:r w:rsidRPr="00442386">
          <w:t xml:space="preserve"> the CATO shall populate its Project Listing Document with </w:t>
        </w:r>
      </w:ins>
      <w:ins w:id="432" w:author="Alex Aristodemou" w:date="2023-07-25T15:17:00Z">
        <w:r w:rsidR="00AC22E0">
          <w:t xml:space="preserve">details of </w:t>
        </w:r>
      </w:ins>
      <w:ins w:id="433" w:author="Gareth Stanley (ESO)" w:date="2023-07-06T12:54:00Z">
        <w:r w:rsidRPr="00442386">
          <w:t>the CATO</w:t>
        </w:r>
      </w:ins>
      <w:ins w:id="434" w:author="Gareth Stanley (ESO)" w:date="2023-08-19T22:02:00Z">
        <w:r w:rsidR="004F2130">
          <w:t>-TO</w:t>
        </w:r>
      </w:ins>
      <w:ins w:id="435" w:author="Gareth Stanley (ESO)" w:date="2023-07-06T12:54:00Z">
        <w:r w:rsidRPr="00442386">
          <w:t xml:space="preserve"> Connection Project and submit </w:t>
        </w:r>
      </w:ins>
      <w:ins w:id="436" w:author="Alex Aristodemou" w:date="2023-07-25T15:17:00Z">
        <w:r w:rsidR="00AC22E0">
          <w:t xml:space="preserve">it </w:t>
        </w:r>
      </w:ins>
      <w:ins w:id="437" w:author="Gareth Stanley (ESO)" w:date="2023-07-06T12:54:00Z">
        <w:r w:rsidRPr="00442386">
          <w:t>to the Joint Planning Committee.</w:t>
        </w:r>
      </w:ins>
    </w:p>
    <w:p w14:paraId="38003FC9" w14:textId="7B23396B" w:rsidR="00442386" w:rsidRPr="00442386" w:rsidRDefault="00442386" w:rsidP="005E33D1">
      <w:pPr>
        <w:pStyle w:val="Schedule1"/>
        <w:ind w:left="709" w:hanging="709"/>
        <w:outlineLvl w:val="9"/>
        <w:rPr>
          <w:ins w:id="438" w:author="Gareth Stanley (ESO)" w:date="2023-07-06T12:54:00Z"/>
        </w:rPr>
      </w:pPr>
      <w:ins w:id="439" w:author="Gareth Stanley (ESO)" w:date="2023-07-06T12:54:00Z">
        <w:r w:rsidRPr="00442386">
          <w:t>2.</w:t>
        </w:r>
      </w:ins>
      <w:ins w:id="440" w:author="Gareth Stanley (ESO)" w:date="2023-11-27T12:36:00Z">
        <w:r w:rsidR="00CB074B">
          <w:t>8</w:t>
        </w:r>
      </w:ins>
      <w:ins w:id="441" w:author="Gareth Stanley (ESO)" w:date="2023-07-06T12:54:00Z">
        <w:r w:rsidRPr="00442386">
          <w:tab/>
          <w:t xml:space="preserve">Listing of the CATO Connection </w:t>
        </w:r>
      </w:ins>
      <w:ins w:id="442" w:author="Alex Aristodemou" w:date="2023-07-25T15:17:00Z">
        <w:r w:rsidR="00912887">
          <w:t>P</w:t>
        </w:r>
      </w:ins>
      <w:ins w:id="443" w:author="Gareth Stanley (ESO)" w:date="2023-07-13T12:53:00Z">
        <w:r w:rsidR="00E0202B">
          <w:t xml:space="preserve">roject </w:t>
        </w:r>
      </w:ins>
      <w:ins w:id="444" w:author="Gareth Stanley (ESO)" w:date="2023-07-06T12:54:00Z">
        <w:r w:rsidRPr="00442386">
          <w:t xml:space="preserve">shall trigger the formation of the Investment Planning </w:t>
        </w:r>
        <w:proofErr w:type="gramStart"/>
        <w:r w:rsidRPr="00442386">
          <w:t>Sub</w:t>
        </w:r>
      </w:ins>
      <w:ins w:id="445" w:author="Alex Aristodemou" w:date="2023-07-25T15:19:00Z">
        <w:r w:rsidR="00C97C2C">
          <w:t xml:space="preserve"> </w:t>
        </w:r>
      </w:ins>
      <w:ins w:id="446" w:author="Gareth Stanley (ESO)" w:date="2023-07-06T12:54:00Z">
        <w:r w:rsidRPr="00442386">
          <w:t>Group</w:t>
        </w:r>
      </w:ins>
      <w:proofErr w:type="gramEnd"/>
      <w:ins w:id="447" w:author="Gareth Stanley (ESO)" w:date="2023-08-02T17:06:00Z">
        <w:r w:rsidR="00A76313">
          <w:t xml:space="preserve"> </w:t>
        </w:r>
        <w:r w:rsidR="00D93038">
          <w:t>(CATO-TO Connection Planning Sub-Group)</w:t>
        </w:r>
      </w:ins>
      <w:ins w:id="448" w:author="Gareth Stanley (ESO)" w:date="2023-07-06T12:54:00Z">
        <w:r w:rsidRPr="00442386">
          <w:t xml:space="preserve"> for the CATO Connection </w:t>
        </w:r>
      </w:ins>
      <w:ins w:id="449" w:author="Gareth Stanley (ESO)" w:date="2023-07-26T13:54:00Z">
        <w:r w:rsidR="00E714EA">
          <w:t>P</w:t>
        </w:r>
      </w:ins>
      <w:ins w:id="450" w:author="Gareth Stanley (ESO)" w:date="2023-07-06T12:54:00Z">
        <w:r w:rsidRPr="00442386">
          <w:t>roject</w:t>
        </w:r>
      </w:ins>
      <w:ins w:id="451" w:author="Alex Aristodemou" w:date="2023-07-25T15:19:00Z">
        <w:r w:rsidR="00B02A36">
          <w:t>,</w:t>
        </w:r>
      </w:ins>
      <w:ins w:id="452" w:author="Gareth Stanley (ESO)" w:date="2023-07-26T13:53:00Z">
        <w:r w:rsidR="00FC1AB9">
          <w:t xml:space="preserve"> </w:t>
        </w:r>
      </w:ins>
      <w:ins w:id="453" w:author="Alex Aristodemou" w:date="2023-07-25T15:19:00Z">
        <w:r w:rsidR="00B02A36">
          <w:t>c</w:t>
        </w:r>
      </w:ins>
      <w:ins w:id="454" w:author="Gareth Stanley (ESO)" w:date="2023-07-06T12:54:00Z">
        <w:r w:rsidRPr="00442386">
          <w:t xml:space="preserve">onsisting of named representatives of all </w:t>
        </w:r>
      </w:ins>
      <w:ins w:id="455" w:author="Gareth Stanley (ESO)" w:date="2023-08-01T11:13:00Z">
        <w:r w:rsidR="005547EB">
          <w:t>Lead</w:t>
        </w:r>
      </w:ins>
      <w:ins w:id="456" w:author="Gareth Stanley (ESO)" w:date="2023-07-06T12:54:00Z">
        <w:r w:rsidRPr="00442386">
          <w:t xml:space="preserve"> </w:t>
        </w:r>
      </w:ins>
      <w:ins w:id="457" w:author="Alex Aristodemou" w:date="2023-07-25T15:23:00Z">
        <w:r w:rsidR="008C40FA">
          <w:t>P</w:t>
        </w:r>
      </w:ins>
      <w:ins w:id="458" w:author="Gareth Stanley (ESO)" w:date="2023-07-06T12:54:00Z">
        <w:r w:rsidRPr="00442386">
          <w:t>arties.</w:t>
        </w:r>
      </w:ins>
    </w:p>
    <w:p w14:paraId="7C9BD569" w14:textId="59439967" w:rsidR="00442386" w:rsidRPr="00442386" w:rsidRDefault="00442386" w:rsidP="00442386">
      <w:pPr>
        <w:pStyle w:val="Schedule1"/>
        <w:outlineLvl w:val="9"/>
        <w:rPr>
          <w:ins w:id="459" w:author="Gareth Stanley (ESO)" w:date="2023-07-06T12:54:00Z"/>
          <w:vanish/>
        </w:rPr>
      </w:pPr>
      <w:ins w:id="460" w:author="Gareth Stanley (ESO)" w:date="2023-07-06T12:54:00Z">
        <w:r w:rsidRPr="00442386">
          <w:rPr>
            <w:vertAlign w:val="superscript"/>
          </w:rPr>
          <w:t xml:space="preserve"> </w:t>
        </w:r>
      </w:ins>
    </w:p>
    <w:p w14:paraId="015723B8" w14:textId="77176715" w:rsidR="00442386" w:rsidRPr="00442386" w:rsidRDefault="00442386">
      <w:pPr>
        <w:pStyle w:val="Schedule1"/>
        <w:ind w:left="1440" w:hanging="1440"/>
        <w:outlineLvl w:val="9"/>
        <w:rPr>
          <w:ins w:id="461" w:author="Gareth Stanley (ESO)" w:date="2023-07-06T12:54:00Z"/>
        </w:rPr>
        <w:pPrChange w:id="462" w:author="Alex Aristodemou" w:date="2023-11-24T12:11:00Z">
          <w:pPr>
            <w:pStyle w:val="Schedule1"/>
            <w:outlineLvl w:val="9"/>
          </w:pPr>
        </w:pPrChange>
      </w:pPr>
      <w:ins w:id="463" w:author="Gareth Stanley (ESO)" w:date="2023-07-06T12:54:00Z">
        <w:r w:rsidRPr="00442386">
          <w:t>2.</w:t>
        </w:r>
      </w:ins>
      <w:ins w:id="464" w:author="Gareth Stanley (ESO)" w:date="2023-11-27T12:37:00Z">
        <w:r w:rsidR="00CB074B">
          <w:t>9</w:t>
        </w:r>
      </w:ins>
      <w:ins w:id="465" w:author="Gareth Stanley (ESO)" w:date="2023-07-06T12:54:00Z">
        <w:r w:rsidRPr="00442386">
          <w:tab/>
          <w:t xml:space="preserve">All </w:t>
        </w:r>
      </w:ins>
      <w:ins w:id="466" w:author="Gareth Stanley (ESO)" w:date="2023-08-01T11:14:00Z">
        <w:r w:rsidR="00CC5619">
          <w:t>Lead</w:t>
        </w:r>
      </w:ins>
      <w:ins w:id="467" w:author="Gareth Stanley (ESO)" w:date="2023-07-06T12:54:00Z">
        <w:r w:rsidRPr="00442386">
          <w:t xml:space="preserve"> </w:t>
        </w:r>
      </w:ins>
      <w:ins w:id="468" w:author="Alex Aristodemou" w:date="2023-07-25T15:23:00Z">
        <w:r w:rsidR="008C40FA">
          <w:t>P</w:t>
        </w:r>
      </w:ins>
      <w:ins w:id="469" w:author="Gareth Stanley (ESO)" w:date="2023-07-06T12:54:00Z">
        <w:r w:rsidRPr="00442386">
          <w:t>arties shall co</w:t>
        </w:r>
      </w:ins>
      <w:ins w:id="470" w:author="Gareth Stanley (ESO)" w:date="2023-09-26T11:50:00Z">
        <w:r w:rsidR="004E2B5A">
          <w:t>-</w:t>
        </w:r>
      </w:ins>
      <w:ins w:id="471" w:author="Gareth Stanley (ESO)" w:date="2023-07-06T12:54:00Z">
        <w:r w:rsidRPr="00442386">
          <w:t>operate to progress and deliver the CATO</w:t>
        </w:r>
      </w:ins>
      <w:ins w:id="472" w:author="Gareth Stanley (ESO)" w:date="2023-08-19T22:03:00Z">
        <w:r w:rsidR="00774789">
          <w:t>-TO</w:t>
        </w:r>
      </w:ins>
      <w:ins w:id="473" w:author="Gareth Stanley (ESO)" w:date="2023-07-06T12:54:00Z">
        <w:r w:rsidRPr="00442386">
          <w:t xml:space="preserve"> </w:t>
        </w:r>
      </w:ins>
      <w:ins w:id="474" w:author="Alex Aristodemou" w:date="2023-07-25T15:19:00Z">
        <w:r w:rsidR="00B02A36">
          <w:t>C</w:t>
        </w:r>
      </w:ins>
      <w:ins w:id="475" w:author="Gareth Stanley (ESO)" w:date="2023-07-06T12:54:00Z">
        <w:r w:rsidRPr="00442386">
          <w:t>onnection</w:t>
        </w:r>
      </w:ins>
      <w:ins w:id="476" w:author="Gareth Stanley (ESO)" w:date="2023-11-02T14:29:00Z">
        <w:r w:rsidR="000227FB">
          <w:t xml:space="preserve"> </w:t>
        </w:r>
      </w:ins>
      <w:ins w:id="477" w:author="Gareth Stanley (ESO)" w:date="2023-11-02T14:53:00Z">
        <w:r w:rsidR="00903822">
          <w:t>P</w:t>
        </w:r>
        <w:r w:rsidR="00903822" w:rsidRPr="00442386">
          <w:t>roject</w:t>
        </w:r>
        <w:r w:rsidR="00903822">
          <w:t xml:space="preserve">, </w:t>
        </w:r>
        <w:r w:rsidR="00903822" w:rsidRPr="00E47271">
          <w:t xml:space="preserve">adhering to the timetable of deliverables in </w:t>
        </w:r>
        <w:r w:rsidR="00903822">
          <w:t xml:space="preserve">STCP 18-5 </w:t>
        </w:r>
        <w:r w:rsidR="00903822" w:rsidRPr="00E47271">
          <w:t xml:space="preserve">Appendix </w:t>
        </w:r>
        <w:r w:rsidR="00903822">
          <w:t>A</w:t>
        </w:r>
        <w:r w:rsidR="00903822" w:rsidRPr="00E47271">
          <w:t xml:space="preserve"> and the sub-appendices therein, and by </w:t>
        </w:r>
        <w:r w:rsidR="00903822">
          <w:t>r</w:t>
        </w:r>
        <w:r w:rsidR="00903822" w:rsidRPr="00442386">
          <w:t xml:space="preserve">esponding </w:t>
        </w:r>
        <w:r w:rsidR="00903822">
          <w:t>promptly</w:t>
        </w:r>
        <w:r w:rsidR="00903822" w:rsidRPr="00442386">
          <w:t xml:space="preserve"> to any requests from other </w:t>
        </w:r>
        <w:r w:rsidR="00903822">
          <w:t>Lead</w:t>
        </w:r>
        <w:r w:rsidR="00903822" w:rsidRPr="00442386">
          <w:t xml:space="preserve"> </w:t>
        </w:r>
        <w:r w:rsidR="00903822">
          <w:t>P</w:t>
        </w:r>
        <w:r w:rsidR="00903822" w:rsidRPr="00442386">
          <w:t>arties for information or co</w:t>
        </w:r>
        <w:r w:rsidR="00903822">
          <w:t>-</w:t>
        </w:r>
        <w:r w:rsidR="00903822" w:rsidRPr="00442386">
          <w:t>operation.</w:t>
        </w:r>
      </w:ins>
      <w:ins w:id="478" w:author="Gareth Stanley (ESO)" w:date="2023-07-06T12:54:00Z">
        <w:r w:rsidRPr="00442386">
          <w:t xml:space="preserve"> </w:t>
        </w:r>
      </w:ins>
      <w:ins w:id="479" w:author="Gareth Stanley (ESO)" w:date="2023-11-02T14:22:00Z">
        <w:r w:rsidR="005C523A">
          <w:t xml:space="preserve">                                            </w:t>
        </w:r>
      </w:ins>
      <w:ins w:id="480" w:author="Gareth Stanley (ESO)" w:date="2023-11-02T14:24:00Z">
        <w:r w:rsidR="00F032D0">
          <w:t xml:space="preserve">           </w:t>
        </w:r>
      </w:ins>
    </w:p>
    <w:p w14:paraId="07020604" w14:textId="6BADC260" w:rsidR="00442386" w:rsidRPr="00442386" w:rsidRDefault="005C523A" w:rsidP="00463F8E">
      <w:pPr>
        <w:pStyle w:val="Schedule1"/>
        <w:ind w:left="1440" w:hanging="1440"/>
        <w:outlineLvl w:val="9"/>
        <w:rPr>
          <w:ins w:id="481" w:author="Gareth Stanley (ESO)" w:date="2023-07-06T12:54:00Z"/>
        </w:rPr>
      </w:pPr>
      <w:ins w:id="482" w:author="Gareth Stanley (ESO)" w:date="2023-11-02T14:22:00Z">
        <w:r>
          <w:tab/>
        </w:r>
      </w:ins>
      <w:ins w:id="483" w:author="Gareth Stanley (ESO)" w:date="2023-07-06T12:54:00Z">
        <w:r w:rsidR="00442386" w:rsidRPr="00442386">
          <w:t>2.</w:t>
        </w:r>
      </w:ins>
      <w:ins w:id="484" w:author="Gareth Stanley (ESO)" w:date="2023-11-27T12:37:00Z">
        <w:r w:rsidR="00CB074B">
          <w:t>9</w:t>
        </w:r>
      </w:ins>
      <w:ins w:id="485" w:author="Gareth Stanley (ESO)" w:date="2023-11-02T14:53:00Z">
        <w:r w:rsidR="008B4CF4">
          <w:t>.</w:t>
        </w:r>
      </w:ins>
      <w:ins w:id="486" w:author="Gareth Stanley (ESO)" w:date="2023-11-27T12:37:00Z">
        <w:r w:rsidR="00CB074B">
          <w:t>1</w:t>
        </w:r>
      </w:ins>
      <w:ins w:id="487" w:author="Gareth Stanley (ESO)" w:date="2023-07-06T12:54:00Z">
        <w:r w:rsidR="00442386" w:rsidRPr="00442386">
          <w:tab/>
          <w:t xml:space="preserve">Transmission Owners that are not </w:t>
        </w:r>
      </w:ins>
      <w:proofErr w:type="gramStart"/>
      <w:ins w:id="488" w:author="Gareth Stanley (ESO)" w:date="2023-07-26T16:11:00Z">
        <w:r w:rsidR="002C1088">
          <w:t>Lead</w:t>
        </w:r>
        <w:proofErr w:type="gramEnd"/>
        <w:r w:rsidR="002C1088">
          <w:t xml:space="preserve"> Parties</w:t>
        </w:r>
      </w:ins>
      <w:ins w:id="489" w:author="Gareth Stanley (ESO)" w:date="2023-07-06T12:54:00Z">
        <w:r w:rsidR="00442386" w:rsidRPr="00442386">
          <w:t xml:space="preserve"> to the CATO</w:t>
        </w:r>
      </w:ins>
      <w:ins w:id="490" w:author="Gareth Stanley (ESO)" w:date="2023-08-30T09:01:00Z">
        <w:r w:rsidR="00F261CF">
          <w:t>-TO</w:t>
        </w:r>
      </w:ins>
      <w:ins w:id="491" w:author="Gareth Stanley (ESO)" w:date="2023-07-06T12:54:00Z">
        <w:r w:rsidR="00442386" w:rsidRPr="00442386">
          <w:t xml:space="preserve"> Connection </w:t>
        </w:r>
      </w:ins>
      <w:ins w:id="492" w:author="Alex Aristodemou" w:date="2023-07-25T15:19:00Z">
        <w:r w:rsidR="00B02A36">
          <w:t>P</w:t>
        </w:r>
      </w:ins>
      <w:ins w:id="493" w:author="Gareth Stanley (ESO)" w:date="2023-07-06T12:54:00Z">
        <w:r w:rsidR="00442386" w:rsidRPr="00442386">
          <w:t xml:space="preserve">roject but are affected by the CATO Connection </w:t>
        </w:r>
      </w:ins>
      <w:ins w:id="494" w:author="Alex Aristodemou" w:date="2023-07-25T15:19:00Z">
        <w:r w:rsidR="00B02A36">
          <w:t>P</w:t>
        </w:r>
      </w:ins>
      <w:ins w:id="495" w:author="Gareth Stanley (ESO)" w:date="2023-07-06T12:54:00Z">
        <w:r w:rsidR="00442386" w:rsidRPr="00442386">
          <w:t>roject shall be identified and notified by The Company and shall be referred to as Affected TOs</w:t>
        </w:r>
      </w:ins>
      <w:ins w:id="496" w:author="Alex Aristodemou" w:date="2023-07-25T15:22:00Z">
        <w:r w:rsidR="00573B54">
          <w:t xml:space="preserve"> (as further defined in STCP 18-5</w:t>
        </w:r>
      </w:ins>
      <w:ins w:id="497" w:author="Gareth Stanley (ESO)" w:date="2023-08-19T22:03:00Z">
        <w:r w:rsidR="00774789">
          <w:t>).</w:t>
        </w:r>
      </w:ins>
    </w:p>
    <w:p w14:paraId="73AD7575" w14:textId="1111B498" w:rsidR="00442386" w:rsidRPr="00442386" w:rsidRDefault="009207AB" w:rsidP="00463F8E">
      <w:pPr>
        <w:pStyle w:val="Schedule1"/>
        <w:ind w:left="1440" w:hanging="1440"/>
        <w:rPr>
          <w:ins w:id="498" w:author="Gareth Stanley (ESO)" w:date="2023-07-06T12:54:00Z"/>
        </w:rPr>
      </w:pPr>
      <w:ins w:id="499" w:author="Gareth Stanley (ESO)" w:date="2023-11-02T14:30:00Z">
        <w:r>
          <w:tab/>
        </w:r>
      </w:ins>
      <w:ins w:id="500" w:author="Gareth Stanley (ESO)" w:date="2023-07-06T12:54:00Z">
        <w:r w:rsidR="00442386">
          <w:t>2.</w:t>
        </w:r>
      </w:ins>
      <w:ins w:id="501" w:author="Gareth Stanley (ESO)" w:date="2023-11-27T12:37:00Z">
        <w:r w:rsidR="00CB074B">
          <w:t>9</w:t>
        </w:r>
      </w:ins>
      <w:ins w:id="502" w:author="Gareth Stanley (ESO)" w:date="2023-11-02T14:53:00Z">
        <w:r w:rsidR="008B4CF4">
          <w:t>.</w:t>
        </w:r>
      </w:ins>
      <w:ins w:id="503" w:author="Gareth Stanley (ESO)" w:date="2023-11-27T12:37:00Z">
        <w:r w:rsidR="00CB074B">
          <w:t>2</w:t>
        </w:r>
      </w:ins>
      <w:ins w:id="504" w:author="Gareth Stanley (ESO)" w:date="2023-07-06T12:54:00Z">
        <w:r w:rsidR="00442386">
          <w:tab/>
          <w:t xml:space="preserve">For the purposes of this Section D, Part </w:t>
        </w:r>
      </w:ins>
      <w:ins w:id="505" w:author="Gareth Stanley (ESO)" w:date="2023-08-29T17:09:00Z">
        <w:r w:rsidR="007F561F">
          <w:t>Three</w:t>
        </w:r>
      </w:ins>
      <w:ins w:id="506" w:author="Gareth Stanley (ESO)" w:date="2023-07-06T12:54:00Z">
        <w:r w:rsidR="00442386">
          <w:t xml:space="preserve">, a CATO Connection </w:t>
        </w:r>
      </w:ins>
      <w:ins w:id="507" w:author="Gareth Stanley (ESO)" w:date="2023-08-08T22:15:00Z">
        <w:r w:rsidR="00230B97">
          <w:t>Schedule</w:t>
        </w:r>
      </w:ins>
      <w:ins w:id="508" w:author="Gareth Stanley (ESO)" w:date="2023-07-06T12:54:00Z">
        <w:r w:rsidR="00442386">
          <w:t xml:space="preserve"> shall be deemed to be effective if it is complete and clear in all material respects</w:t>
        </w:r>
      </w:ins>
      <w:ins w:id="509" w:author="Alex Aristodemou" w:date="2023-07-27T10:14:00Z">
        <w:r w:rsidR="41A682E3">
          <w:t>,</w:t>
        </w:r>
      </w:ins>
      <w:ins w:id="510" w:author="Antony Johnson (ESO)" w:date="2023-08-02T17:50:00Z">
        <w:r w:rsidR="00FD221A">
          <w:t xml:space="preserve"> </w:t>
        </w:r>
      </w:ins>
      <w:ins w:id="511" w:author="Alex Aristodemou" w:date="2023-07-27T10:14:00Z">
        <w:r w:rsidR="2E9FF200">
          <w:t>a</w:t>
        </w:r>
      </w:ins>
      <w:ins w:id="512" w:author="Gareth Stanley (ESO)" w:date="2023-07-06T12:54:00Z">
        <w:r w:rsidR="00442386">
          <w:t xml:space="preserve">nd </w:t>
        </w:r>
      </w:ins>
      <w:ins w:id="513" w:author="Gareth Stanley (ESO)" w:date="2023-07-26T13:59:00Z">
        <w:r w:rsidR="007D6991">
          <w:t xml:space="preserve">approved </w:t>
        </w:r>
      </w:ins>
      <w:ins w:id="514" w:author="Gareth Stanley (ESO)" w:date="2023-07-06T12:54:00Z">
        <w:r w:rsidR="00442386">
          <w:t xml:space="preserve">by all </w:t>
        </w:r>
      </w:ins>
      <w:ins w:id="515" w:author="Gareth Stanley (ESO)" w:date="2023-08-19T22:03:00Z">
        <w:r w:rsidR="00774789">
          <w:t>Lea</w:t>
        </w:r>
      </w:ins>
      <w:ins w:id="516" w:author="Gareth Stanley (ESO)" w:date="2023-08-19T22:04:00Z">
        <w:r w:rsidR="00774789">
          <w:t>d</w:t>
        </w:r>
      </w:ins>
      <w:ins w:id="517" w:author="Gareth Stanley (ESO)" w:date="2023-07-06T12:54:00Z">
        <w:r w:rsidR="00442386">
          <w:t xml:space="preserve"> </w:t>
        </w:r>
      </w:ins>
      <w:ins w:id="518" w:author="Gareth Stanley (ESO)" w:date="2023-07-26T13:59:00Z">
        <w:r w:rsidR="00E632E2">
          <w:t>P</w:t>
        </w:r>
      </w:ins>
      <w:ins w:id="519" w:author="Gareth Stanley (ESO)" w:date="2023-07-06T12:54:00Z">
        <w:r w:rsidR="00442386">
          <w:t>arties</w:t>
        </w:r>
      </w:ins>
    </w:p>
    <w:p w14:paraId="60800313" w14:textId="31AED4E4" w:rsidR="00442386" w:rsidRPr="00442386" w:rsidRDefault="00034983" w:rsidP="00463F8E">
      <w:pPr>
        <w:pStyle w:val="Schedule1"/>
        <w:ind w:left="1440" w:hanging="1440"/>
        <w:outlineLvl w:val="9"/>
        <w:rPr>
          <w:ins w:id="520" w:author="Gareth Stanley (ESO)" w:date="2023-07-06T12:54:00Z"/>
        </w:rPr>
      </w:pPr>
      <w:ins w:id="521" w:author="Gareth Stanley (ESO)" w:date="2023-10-31T13:05:00Z">
        <w:r>
          <w:tab/>
        </w:r>
      </w:ins>
      <w:ins w:id="522" w:author="Gareth Stanley (ESO)" w:date="2023-07-06T12:54:00Z">
        <w:r w:rsidR="00442386" w:rsidRPr="00442386">
          <w:t>2.</w:t>
        </w:r>
      </w:ins>
      <w:ins w:id="523" w:author="Gareth Stanley (ESO)" w:date="2023-11-27T12:37:00Z">
        <w:r w:rsidR="00CB074B">
          <w:t>9</w:t>
        </w:r>
      </w:ins>
      <w:ins w:id="524" w:author="Gareth Stanley (ESO)" w:date="2023-11-02T14:54:00Z">
        <w:r w:rsidR="008B4CF4">
          <w:t>.</w:t>
        </w:r>
      </w:ins>
      <w:ins w:id="525" w:author="Gareth Stanley (ESO)" w:date="2023-11-27T12:37:00Z">
        <w:r w:rsidR="00CB074B">
          <w:t>3</w:t>
        </w:r>
      </w:ins>
      <w:ins w:id="526" w:author="Gareth Stanley (ESO)" w:date="2023-07-06T12:54:00Z">
        <w:r w:rsidR="00442386" w:rsidRPr="00442386">
          <w:t xml:space="preserve">  </w:t>
        </w:r>
      </w:ins>
      <w:ins w:id="527" w:author="Gareth Stanley (ESO)" w:date="2023-11-02T14:54:00Z">
        <w:r w:rsidR="008B4CF4">
          <w:tab/>
        </w:r>
      </w:ins>
      <w:ins w:id="528" w:author="Gareth Stanley (ESO)" w:date="2023-07-06T12:54:00Z">
        <w:r w:rsidR="00442386" w:rsidRPr="00442386">
          <w:t>If a</w:t>
        </w:r>
      </w:ins>
      <w:ins w:id="529" w:author="Gareth Stanley (ESO)" w:date="2023-09-26T11:54:00Z">
        <w:r w:rsidR="005A23B9">
          <w:t xml:space="preserve"> </w:t>
        </w:r>
      </w:ins>
      <w:ins w:id="530" w:author="Gareth Stanley (ESO)" w:date="2023-08-19T22:04:00Z">
        <w:r w:rsidR="00774789">
          <w:t>Lead Party</w:t>
        </w:r>
      </w:ins>
      <w:ins w:id="531" w:author="Gareth Stanley (ESO)" w:date="2023-07-06T12:54:00Z">
        <w:r w:rsidR="00442386" w:rsidRPr="00442386">
          <w:t xml:space="preserve"> reasonably considers that a CATO Connection </w:t>
        </w:r>
      </w:ins>
      <w:ins w:id="532" w:author="Gareth Stanley (ESO)" w:date="2023-08-08T22:15:00Z">
        <w:r w:rsidR="004046AE">
          <w:t>Schedule</w:t>
        </w:r>
      </w:ins>
      <w:ins w:id="533" w:author="Gareth Stanley (ESO)" w:date="2023-08-02T17:07:00Z">
        <w:r w:rsidR="00851B87">
          <w:t xml:space="preserve"> or</w:t>
        </w:r>
      </w:ins>
      <w:ins w:id="534" w:author="Gareth Stanley (ESO)" w:date="2023-08-02T17:08:00Z">
        <w:r w:rsidR="003450F1">
          <w:t xml:space="preserve"> any of the constituent parts</w:t>
        </w:r>
      </w:ins>
      <w:ins w:id="535" w:author="Gareth Stanley (ESO)" w:date="2023-07-06T12:54:00Z">
        <w:r w:rsidR="00442386" w:rsidRPr="00442386">
          <w:t xml:space="preserve"> is not effective it shall, as soon as reasonably practicable and in any event within five Business Days</w:t>
        </w:r>
      </w:ins>
      <w:ins w:id="536" w:author="Gareth Stanley (ESO)" w:date="2023-07-26T14:00:00Z">
        <w:r w:rsidR="00E906F5">
          <w:t xml:space="preserve"> of the CATO Connection </w:t>
        </w:r>
      </w:ins>
      <w:ins w:id="537" w:author="Gareth Stanley (ESO)" w:date="2023-08-08T22:15:00Z">
        <w:r w:rsidR="004046AE">
          <w:t>Schedule</w:t>
        </w:r>
      </w:ins>
      <w:ins w:id="538" w:author="Antony Johnson (ESO)" w:date="2023-08-02T17:50:00Z">
        <w:r w:rsidR="00FD221A">
          <w:t>,</w:t>
        </w:r>
      </w:ins>
      <w:ins w:id="539" w:author="Gareth Stanley (ESO)" w:date="2023-07-06T12:54:00Z">
        <w:r w:rsidR="00442386" w:rsidRPr="00442386">
          <w:t xml:space="preserve"> notify </w:t>
        </w:r>
      </w:ins>
      <w:ins w:id="540" w:author="Gareth Stanley (ESO)" w:date="2023-07-26T14:00:00Z">
        <w:r w:rsidR="00E906F5">
          <w:t>The Company</w:t>
        </w:r>
      </w:ins>
      <w:ins w:id="541" w:author="Gareth Stanley (ESO)" w:date="2023-07-06T12:54:00Z">
        <w:r w:rsidR="00442386" w:rsidRPr="00442386">
          <w:t xml:space="preserve"> of:</w:t>
        </w:r>
      </w:ins>
    </w:p>
    <w:p w14:paraId="2A02D1FC" w14:textId="0EDB5369" w:rsidR="00442386" w:rsidRPr="00442386" w:rsidRDefault="00B90FDA" w:rsidP="00463F8E">
      <w:pPr>
        <w:pStyle w:val="Schedule1"/>
        <w:ind w:left="1440" w:hanging="1440"/>
        <w:outlineLvl w:val="9"/>
        <w:rPr>
          <w:ins w:id="542" w:author="Gareth Stanley (ESO)" w:date="2023-07-06T12:54:00Z"/>
        </w:rPr>
      </w:pPr>
      <w:ins w:id="543" w:author="Gareth Stanley (ESO)" w:date="2023-09-26T11:56:00Z">
        <w:r>
          <w:tab/>
        </w:r>
      </w:ins>
      <w:ins w:id="544" w:author="Gareth Stanley (ESO)" w:date="2023-07-06T12:54:00Z">
        <w:r w:rsidR="00442386" w:rsidRPr="00442386">
          <w:t>2.</w:t>
        </w:r>
      </w:ins>
      <w:ins w:id="545" w:author="Gareth Stanley (ESO)" w:date="2023-11-27T12:37:00Z">
        <w:r w:rsidR="00CB074B">
          <w:t>9</w:t>
        </w:r>
      </w:ins>
      <w:ins w:id="546" w:author="Gareth Stanley (ESO)" w:date="2023-11-02T14:54:00Z">
        <w:r w:rsidR="00FA6C3F">
          <w:t>.</w:t>
        </w:r>
      </w:ins>
      <w:ins w:id="547" w:author="Gareth Stanley (ESO)" w:date="2023-11-27T12:39:00Z">
        <w:r w:rsidR="0030193A">
          <w:t>3.1</w:t>
        </w:r>
      </w:ins>
      <w:ins w:id="548" w:author="Gareth Stanley (ESO)" w:date="2023-07-06T12:54:00Z">
        <w:r w:rsidR="00442386" w:rsidRPr="00442386">
          <w:tab/>
        </w:r>
      </w:ins>
      <w:ins w:id="549" w:author="Gareth Stanley (ESO)" w:date="2023-11-28T15:03:00Z">
        <w:r w:rsidR="005E33D1">
          <w:t>T</w:t>
        </w:r>
      </w:ins>
      <w:ins w:id="550" w:author="Gareth Stanley (ESO)" w:date="2023-07-06T12:54:00Z">
        <w:r w:rsidR="00442386" w:rsidRPr="00442386">
          <w:t xml:space="preserve">he detailed reasons why it considers the </w:t>
        </w:r>
      </w:ins>
      <w:ins w:id="551" w:author="Gareth Stanley (ESO)" w:date="2023-08-08T22:19:00Z">
        <w:r w:rsidR="006C758B">
          <w:t>CATO Connection Schedule</w:t>
        </w:r>
      </w:ins>
      <w:ins w:id="552" w:author="Gareth Stanley (ESO)" w:date="2023-07-06T12:54:00Z">
        <w:r w:rsidR="00442386" w:rsidRPr="00442386">
          <w:t xml:space="preserve"> is incomplete or unclear in a</w:t>
        </w:r>
      </w:ins>
      <w:ins w:id="553" w:author="Antony Johnson (ESO)" w:date="2023-08-02T17:51:00Z">
        <w:r w:rsidR="004B40DC">
          <w:t>ny</w:t>
        </w:r>
      </w:ins>
      <w:ins w:id="554" w:author="Gareth Stanley (ESO)" w:date="2023-07-06T12:54:00Z">
        <w:r w:rsidR="00442386" w:rsidRPr="00442386">
          <w:t xml:space="preserve"> material respect; and</w:t>
        </w:r>
      </w:ins>
    </w:p>
    <w:p w14:paraId="493E8178" w14:textId="7554AC10" w:rsidR="00442386" w:rsidRPr="00442386" w:rsidRDefault="00B90FDA" w:rsidP="00463F8E">
      <w:pPr>
        <w:pStyle w:val="Schedule1"/>
        <w:ind w:left="1440" w:hanging="1440"/>
        <w:outlineLvl w:val="9"/>
        <w:rPr>
          <w:ins w:id="555" w:author="Gareth Stanley (ESO)" w:date="2023-07-06T12:54:00Z"/>
        </w:rPr>
      </w:pPr>
      <w:ins w:id="556" w:author="Gareth Stanley (ESO)" w:date="2023-09-26T11:56:00Z">
        <w:r>
          <w:tab/>
        </w:r>
      </w:ins>
      <w:ins w:id="557" w:author="Gareth Stanley (ESO)" w:date="2023-07-06T12:54:00Z">
        <w:r w:rsidR="00442386" w:rsidRPr="00442386">
          <w:t>2.</w:t>
        </w:r>
      </w:ins>
      <w:ins w:id="558" w:author="Gareth Stanley (ESO)" w:date="2023-11-27T12:38:00Z">
        <w:r w:rsidR="00CB074B">
          <w:t>9</w:t>
        </w:r>
      </w:ins>
      <w:ins w:id="559" w:author="Gareth Stanley (ESO)" w:date="2023-11-02T14:54:00Z">
        <w:r w:rsidR="00FA6C3F">
          <w:t>.</w:t>
        </w:r>
      </w:ins>
      <w:ins w:id="560" w:author="Gareth Stanley (ESO)" w:date="2023-11-27T12:39:00Z">
        <w:r w:rsidR="0030193A">
          <w:t>3.2</w:t>
        </w:r>
      </w:ins>
      <w:ins w:id="561" w:author="Gareth Stanley (ESO)" w:date="2023-07-06T12:54:00Z">
        <w:r w:rsidR="00442386" w:rsidRPr="00442386">
          <w:tab/>
          <w:t xml:space="preserve">The amendments (including clarifications, additional information, </w:t>
        </w:r>
        <w:proofErr w:type="gramStart"/>
        <w:r w:rsidR="00442386" w:rsidRPr="00442386">
          <w:t>data</w:t>
        </w:r>
        <w:proofErr w:type="gramEnd"/>
        <w:r w:rsidR="00442386" w:rsidRPr="00442386">
          <w:t xml:space="preserve"> or other material) it considers are required to make the CATO Connection </w:t>
        </w:r>
      </w:ins>
      <w:ins w:id="562" w:author="Gareth Stanley (ESO)" w:date="2023-08-08T22:16:00Z">
        <w:r w:rsidR="004046AE">
          <w:t>Schedule</w:t>
        </w:r>
      </w:ins>
      <w:ins w:id="563" w:author="Gareth Stanley (ESO)" w:date="2023-07-06T12:54:00Z">
        <w:r w:rsidR="00442386" w:rsidRPr="00442386">
          <w:t xml:space="preserve"> effective</w:t>
        </w:r>
      </w:ins>
      <w:ins w:id="564" w:author="Alex Aristodemou" w:date="2023-11-24T12:39:00Z">
        <w:r w:rsidR="007F2A86">
          <w:t>; and</w:t>
        </w:r>
      </w:ins>
      <w:ins w:id="565" w:author="Gareth Stanley (ESO)" w:date="2023-07-06T12:54:00Z">
        <w:r w:rsidR="00442386" w:rsidRPr="00442386">
          <w:t xml:space="preserve">   </w:t>
        </w:r>
      </w:ins>
    </w:p>
    <w:p w14:paraId="7DF9B906" w14:textId="79A0BC8C" w:rsidR="00442386" w:rsidRPr="00442386" w:rsidRDefault="00463F8E" w:rsidP="00670605">
      <w:pPr>
        <w:pStyle w:val="Schedule1"/>
        <w:ind w:left="1440" w:hanging="1440"/>
        <w:outlineLvl w:val="9"/>
        <w:rPr>
          <w:ins w:id="566" w:author="Gareth Stanley (ESO)" w:date="2023-07-06T12:54:00Z"/>
        </w:rPr>
      </w:pPr>
      <w:ins w:id="567" w:author="Gareth Stanley (ESO)" w:date="2023-11-02T14:55:00Z">
        <w:r>
          <w:tab/>
        </w:r>
      </w:ins>
      <w:ins w:id="568" w:author="Gareth Stanley (ESO)" w:date="2023-07-06T12:54:00Z">
        <w:r w:rsidR="00442386" w:rsidRPr="00442386">
          <w:t>2.</w:t>
        </w:r>
      </w:ins>
      <w:ins w:id="569" w:author="Gareth Stanley (ESO)" w:date="2023-11-27T12:38:00Z">
        <w:r w:rsidR="00CB074B">
          <w:t>9.</w:t>
        </w:r>
      </w:ins>
      <w:ins w:id="570" w:author="Gareth Stanley (ESO)" w:date="2023-11-27T12:39:00Z">
        <w:r w:rsidR="0030193A">
          <w:t>3.3</w:t>
        </w:r>
      </w:ins>
      <w:ins w:id="571" w:author="Gareth Stanley (ESO)" w:date="2023-07-06T12:54:00Z">
        <w:r w:rsidR="00442386" w:rsidRPr="00442386">
          <w:t xml:space="preserve"> </w:t>
        </w:r>
        <w:r w:rsidR="00442386" w:rsidRPr="00442386">
          <w:tab/>
          <w:t xml:space="preserve">shall otherwise use its best endeavours to liaise with and all other </w:t>
        </w:r>
      </w:ins>
      <w:ins w:id="572" w:author="Gareth Stanley (ESO)" w:date="2023-08-01T11:27:00Z">
        <w:r w:rsidR="00EF4290">
          <w:t>Lead</w:t>
        </w:r>
      </w:ins>
      <w:ins w:id="573" w:author="Gareth Stanley (ESO)" w:date="2023-07-06T12:54:00Z">
        <w:r w:rsidR="00442386" w:rsidRPr="00442386">
          <w:t xml:space="preserve"> </w:t>
        </w:r>
      </w:ins>
      <w:ins w:id="574" w:author="Alex Aristodemou" w:date="2023-07-25T15:24:00Z">
        <w:r w:rsidR="0074338C">
          <w:t>P</w:t>
        </w:r>
      </w:ins>
      <w:ins w:id="575" w:author="Gareth Stanley (ESO)" w:date="2023-07-06T12:54:00Z">
        <w:r w:rsidR="00442386" w:rsidRPr="00442386">
          <w:t xml:space="preserve">arties so that the CATO Connection </w:t>
        </w:r>
      </w:ins>
      <w:ins w:id="576" w:author="Gareth Stanley (ESO)" w:date="2023-08-08T22:16:00Z">
        <w:r w:rsidR="008A5CF6">
          <w:t>Schedule</w:t>
        </w:r>
      </w:ins>
      <w:ins w:id="577" w:author="Gareth Stanley (ESO)" w:date="2023-07-06T12:54:00Z">
        <w:r w:rsidR="00442386" w:rsidRPr="00442386">
          <w:t xml:space="preserve"> is made effective as soon as reasonably practicable. Any dispute in relation to the effectiveness of a CATO Connection </w:t>
        </w:r>
      </w:ins>
      <w:ins w:id="578" w:author="Gareth Stanley (ESO)" w:date="2023-08-08T22:16:00Z">
        <w:r w:rsidR="008A5CF6">
          <w:t>Schedule</w:t>
        </w:r>
      </w:ins>
      <w:ins w:id="579" w:author="Gareth Stanley (ESO)" w:date="2023-07-06T12:54:00Z">
        <w:r w:rsidR="00442386" w:rsidRPr="00442386">
          <w:t xml:space="preserve"> may be referred as a Dispute in accordance with the Dispute </w:t>
        </w:r>
      </w:ins>
      <w:ins w:id="580" w:author="Gareth Stanley (ESO)" w:date="2023-08-02T17:11:00Z">
        <w:r w:rsidR="00F84D66">
          <w:t>Process</w:t>
        </w:r>
      </w:ins>
      <w:ins w:id="581" w:author="Gareth Stanley (ESO)" w:date="2023-07-06T12:54:00Z">
        <w:r w:rsidR="00442386" w:rsidRPr="00442386">
          <w:t xml:space="preserve"> of STCP 18-5</w:t>
        </w:r>
      </w:ins>
      <w:ins w:id="582" w:author="Gareth Stanley (ESO)" w:date="2023-08-01T15:21:00Z">
        <w:r w:rsidR="004026F7">
          <w:t xml:space="preserve">, </w:t>
        </w:r>
      </w:ins>
      <w:ins w:id="583" w:author="Gareth Stanley (ESO)" w:date="2023-08-01T15:23:00Z">
        <w:r w:rsidR="004026F7">
          <w:t xml:space="preserve">(paragraph </w:t>
        </w:r>
      </w:ins>
      <w:ins w:id="584" w:author="Gareth Stanley (ESO)" w:date="2023-08-01T15:21:00Z">
        <w:r w:rsidR="004026F7">
          <w:t>3.2.1</w:t>
        </w:r>
      </w:ins>
      <w:ins w:id="585" w:author="Alex Aristodemou" w:date="2023-11-24T12:39:00Z">
        <w:r w:rsidR="005C7235">
          <w:t>7</w:t>
        </w:r>
      </w:ins>
      <w:ins w:id="586" w:author="Gareth Stanley (ESO)" w:date="2023-08-01T15:23:00Z">
        <w:r w:rsidR="004026F7">
          <w:t>)</w:t>
        </w:r>
      </w:ins>
      <w:ins w:id="587" w:author="Gareth Stanley (ESO)" w:date="2023-07-06T12:54:00Z">
        <w:r w:rsidR="00442386" w:rsidRPr="00442386">
          <w:t>.</w:t>
        </w:r>
      </w:ins>
    </w:p>
    <w:p w14:paraId="4BA2FF8E" w14:textId="3E82AE04" w:rsidR="00442386" w:rsidRPr="00442386" w:rsidRDefault="00506D0E" w:rsidP="00670605">
      <w:pPr>
        <w:pStyle w:val="Schedule1"/>
        <w:ind w:left="1440" w:hanging="1440"/>
        <w:outlineLvl w:val="9"/>
        <w:rPr>
          <w:ins w:id="588" w:author="Gareth Stanley (ESO)" w:date="2023-07-06T12:54:00Z"/>
        </w:rPr>
      </w:pPr>
      <w:ins w:id="589" w:author="Gareth Stanley (ESO)" w:date="2023-11-02T14:55:00Z">
        <w:r>
          <w:tab/>
        </w:r>
      </w:ins>
      <w:ins w:id="590" w:author="Gareth Stanley (ESO)" w:date="2023-07-06T12:54:00Z">
        <w:r w:rsidR="00442386" w:rsidRPr="00442386">
          <w:t>2.</w:t>
        </w:r>
      </w:ins>
      <w:ins w:id="591" w:author="Gareth Stanley (ESO)" w:date="2023-11-27T12:38:00Z">
        <w:r w:rsidR="00CB074B">
          <w:t>9</w:t>
        </w:r>
      </w:ins>
      <w:ins w:id="592" w:author="Gareth Stanley (ESO)" w:date="2023-11-02T14:55:00Z">
        <w:r>
          <w:t>.</w:t>
        </w:r>
      </w:ins>
      <w:ins w:id="593" w:author="Gareth Stanley (ESO)" w:date="2023-11-27T12:39:00Z">
        <w:r w:rsidR="0030193A">
          <w:t>3.4</w:t>
        </w:r>
      </w:ins>
      <w:ins w:id="594" w:author="Gareth Stanley (ESO)" w:date="2023-07-06T12:54:00Z">
        <w:r w:rsidR="00442386" w:rsidRPr="00442386">
          <w:tab/>
          <w:t xml:space="preserve">Each </w:t>
        </w:r>
      </w:ins>
      <w:ins w:id="595" w:author="Gareth Stanley (ESO)" w:date="2023-08-01T11:27:00Z">
        <w:r w:rsidR="001469A3">
          <w:t>Lead</w:t>
        </w:r>
      </w:ins>
      <w:ins w:id="596" w:author="Gareth Stanley (ESO)" w:date="2023-07-06T12:54:00Z">
        <w:r w:rsidR="00442386" w:rsidRPr="00442386">
          <w:t xml:space="preserve"> </w:t>
        </w:r>
      </w:ins>
      <w:ins w:id="597" w:author="Alex Aristodemou" w:date="2023-07-25T15:24:00Z">
        <w:r w:rsidR="0074338C">
          <w:t>P</w:t>
        </w:r>
      </w:ins>
      <w:ins w:id="598" w:author="Gareth Stanley (ESO)" w:date="2023-07-06T12:54:00Z">
        <w:r w:rsidR="00442386" w:rsidRPr="00442386">
          <w:t xml:space="preserve">arty shall immediately notify each other </w:t>
        </w:r>
      </w:ins>
      <w:ins w:id="599" w:author="Gareth Stanley (ESO)" w:date="2023-08-01T11:27:00Z">
        <w:r w:rsidR="00A752C6">
          <w:t>Lead</w:t>
        </w:r>
      </w:ins>
      <w:ins w:id="600" w:author="Gareth Stanley (ESO)" w:date="2023-07-06T12:54:00Z">
        <w:r w:rsidR="00442386" w:rsidRPr="00442386">
          <w:t xml:space="preserve"> Party </w:t>
        </w:r>
      </w:ins>
      <w:ins w:id="601" w:author="Gareth Stanley (ESO)" w:date="2023-07-26T14:03:00Z">
        <w:r w:rsidR="001E5474">
          <w:t xml:space="preserve">of </w:t>
        </w:r>
      </w:ins>
      <w:ins w:id="602" w:author="Gareth Stanley (ESO)" w:date="2023-07-06T12:54:00Z">
        <w:r w:rsidR="00442386" w:rsidRPr="00442386">
          <w:t xml:space="preserve">any change in the information, data or material aspect of the CATO Connection </w:t>
        </w:r>
      </w:ins>
      <w:ins w:id="603" w:author="Gareth Stanley (ESO)" w:date="2023-08-08T22:17:00Z">
        <w:r w:rsidR="00506C3E">
          <w:t>Sche</w:t>
        </w:r>
        <w:r w:rsidR="001A1834">
          <w:t>dule</w:t>
        </w:r>
      </w:ins>
      <w:ins w:id="604" w:author="Gareth Stanley (ESO)" w:date="2023-07-06T12:54:00Z">
        <w:r w:rsidR="00442386" w:rsidRPr="00442386">
          <w:t xml:space="preserve"> it is </w:t>
        </w:r>
        <w:r w:rsidR="00442386" w:rsidRPr="00442386">
          <w:lastRenderedPageBreak/>
          <w:t xml:space="preserve">responsible </w:t>
        </w:r>
        <w:proofErr w:type="gramStart"/>
        <w:r w:rsidR="00442386" w:rsidRPr="00442386">
          <w:t>for</w:t>
        </w:r>
        <w:proofErr w:type="gramEnd"/>
        <w:r w:rsidR="00442386" w:rsidRPr="00442386">
          <w:t xml:space="preserve"> or associated information provided to inform the CATO Connection </w:t>
        </w:r>
      </w:ins>
      <w:ins w:id="605" w:author="Gareth Stanley (ESO)" w:date="2023-08-08T22:17:00Z">
        <w:r w:rsidR="001A1834">
          <w:t>Schedule</w:t>
        </w:r>
      </w:ins>
    </w:p>
    <w:p w14:paraId="4732C16D" w14:textId="77777777" w:rsidR="00442386" w:rsidRPr="00442386" w:rsidRDefault="00442386" w:rsidP="00442386">
      <w:pPr>
        <w:pStyle w:val="Schedule1"/>
        <w:outlineLvl w:val="9"/>
        <w:rPr>
          <w:ins w:id="606" w:author="Gareth Stanley (ESO)" w:date="2023-07-06T12:54:00Z"/>
        </w:rPr>
      </w:pPr>
    </w:p>
    <w:p w14:paraId="01336072" w14:textId="58DE573C" w:rsidR="00442386" w:rsidRPr="00442386" w:rsidRDefault="00442386" w:rsidP="00442386">
      <w:pPr>
        <w:pStyle w:val="Schedule1"/>
        <w:outlineLvl w:val="9"/>
        <w:rPr>
          <w:ins w:id="607" w:author="Gareth Stanley (ESO)" w:date="2023-07-06T12:54:00Z"/>
          <w:b/>
        </w:rPr>
      </w:pPr>
      <w:ins w:id="608" w:author="Gareth Stanley (ESO)" w:date="2023-07-06T12:54:00Z">
        <w:r w:rsidRPr="00442386">
          <w:rPr>
            <w:b/>
          </w:rPr>
          <w:t>3.</w:t>
        </w:r>
        <w:r w:rsidRPr="00442386">
          <w:rPr>
            <w:b/>
          </w:rPr>
          <w:tab/>
          <w:t>GENERAL PROVISIONS CONCERNING THE DEVELOPMENT OF A CATO</w:t>
        </w:r>
      </w:ins>
      <w:ins w:id="609" w:author="Gareth Stanley (ESO)" w:date="2023-08-28T11:23:00Z">
        <w:r w:rsidR="005026D7">
          <w:rPr>
            <w:b/>
          </w:rPr>
          <w:t xml:space="preserve">-TO </w:t>
        </w:r>
      </w:ins>
      <w:ins w:id="610" w:author="Gareth Stanley (ESO)" w:date="2023-07-06T12:54:00Z">
        <w:r w:rsidRPr="00442386">
          <w:rPr>
            <w:b/>
          </w:rPr>
          <w:t>CONNECTION PROJECT</w:t>
        </w:r>
      </w:ins>
    </w:p>
    <w:p w14:paraId="2B07B3D5" w14:textId="0945FDFA" w:rsidR="00442386" w:rsidRPr="00442386" w:rsidRDefault="00442386" w:rsidP="00442386">
      <w:pPr>
        <w:pStyle w:val="Schedule1"/>
        <w:tabs>
          <w:tab w:val="clear" w:pos="720"/>
        </w:tabs>
        <w:outlineLvl w:val="9"/>
        <w:rPr>
          <w:ins w:id="611" w:author="Gareth Stanley (ESO)" w:date="2023-07-06T12:54:00Z"/>
        </w:rPr>
      </w:pPr>
      <w:ins w:id="612" w:author="Gareth Stanley (ESO)" w:date="2023-07-06T12:54:00Z">
        <w:r w:rsidRPr="00442386">
          <w:t>3.1</w:t>
        </w:r>
        <w:r w:rsidRPr="00442386">
          <w:tab/>
          <w:t xml:space="preserve">The </w:t>
        </w:r>
      </w:ins>
      <w:ins w:id="613" w:author="Gareth Stanley (ESO)" w:date="2023-08-01T11:28:00Z">
        <w:r w:rsidR="00032508">
          <w:t>Lead</w:t>
        </w:r>
        <w:r w:rsidR="00792FBE">
          <w:t xml:space="preserve"> </w:t>
        </w:r>
      </w:ins>
      <w:ins w:id="614" w:author="Gareth Stanley (ESO)" w:date="2023-07-06T12:54:00Z">
        <w:r w:rsidRPr="00442386">
          <w:t>Parties shall, in respect of each CATO</w:t>
        </w:r>
      </w:ins>
      <w:ins w:id="615" w:author="Gareth Stanley (ESO)" w:date="2023-08-19T22:05:00Z">
        <w:r w:rsidR="002E2BA5">
          <w:t>-TO</w:t>
        </w:r>
      </w:ins>
      <w:ins w:id="616" w:author="Gareth Stanley (ESO)" w:date="2023-07-06T12:54:00Z">
        <w:r w:rsidRPr="00442386">
          <w:t xml:space="preserve"> Connection Project:</w:t>
        </w:r>
      </w:ins>
    </w:p>
    <w:p w14:paraId="618AB19E" w14:textId="0C54AC85" w:rsidR="00442386" w:rsidRPr="00442386" w:rsidRDefault="00442386" w:rsidP="00670605">
      <w:pPr>
        <w:pStyle w:val="Schedule1"/>
        <w:tabs>
          <w:tab w:val="clear" w:pos="720"/>
        </w:tabs>
        <w:ind w:left="1440"/>
        <w:rPr>
          <w:ins w:id="617" w:author="Gareth Stanley (ESO)" w:date="2023-07-06T12:54:00Z"/>
        </w:rPr>
      </w:pPr>
      <w:ins w:id="618" w:author="Gareth Stanley (ESO)" w:date="2023-07-06T12:54:00Z">
        <w:r>
          <w:t>3.1.2</w:t>
        </w:r>
        <w:r>
          <w:tab/>
          <w:t>agree a joint timetable,</w:t>
        </w:r>
      </w:ins>
      <w:ins w:id="619" w:author="Gareth Stanley (ESO)" w:date="2023-08-02T17:11:00Z">
        <w:r w:rsidR="00E15675">
          <w:t xml:space="preserve"> </w:t>
        </w:r>
        <w:r w:rsidR="00E15675" w:rsidRPr="00791EAF">
          <w:t>(</w:t>
        </w:r>
      </w:ins>
      <w:ins w:id="620" w:author="Gareth Stanley (ESO)" w:date="2023-08-30T09:12:00Z">
        <w:r w:rsidR="00122BD5">
          <w:t>STCP 18-5 Appendix A</w:t>
        </w:r>
      </w:ins>
      <w:ins w:id="621" w:author="Gareth Stanley (ESO)" w:date="2023-08-30T09:13:00Z">
        <w:r w:rsidR="00592B32">
          <w:t>2,</w:t>
        </w:r>
      </w:ins>
      <w:ins w:id="622" w:author="Gareth Stanley (ESO)" w:date="2023-10-31T13:13:00Z">
        <w:r w:rsidR="00AC7BC0">
          <w:t xml:space="preserve"> </w:t>
        </w:r>
        <w:r w:rsidR="00AC7BC0" w:rsidRPr="00AC7BC0">
          <w:t>CATO-TO Connection Deliverables Timetable</w:t>
        </w:r>
      </w:ins>
      <w:ins w:id="623" w:author="Gareth Stanley (ESO)" w:date="2023-08-02T17:11:00Z">
        <w:r w:rsidR="00864728" w:rsidRPr="00791EAF">
          <w:t>)</w:t>
        </w:r>
      </w:ins>
      <w:ins w:id="624" w:author="Gareth Stanley (ESO)" w:date="2023-07-06T12:54:00Z">
        <w:r>
          <w:t xml:space="preserve"> subject to and in accordance with the dates set out in </w:t>
        </w:r>
      </w:ins>
      <w:ins w:id="625" w:author="Gareth Stanley (ESO)" w:date="2023-08-30T09:13:00Z">
        <w:r w:rsidR="002B4AD2">
          <w:t xml:space="preserve">Appendix </w:t>
        </w:r>
      </w:ins>
      <w:ins w:id="626" w:author="Gareth Stanley (ESO)" w:date="2023-10-31T13:12:00Z">
        <w:r w:rsidR="00067123">
          <w:t>A</w:t>
        </w:r>
      </w:ins>
      <w:ins w:id="627" w:author="Gareth Stanley (ESO)" w:date="2023-08-30T09:13:00Z">
        <w:r w:rsidR="002B4AD2">
          <w:t>2</w:t>
        </w:r>
      </w:ins>
      <w:ins w:id="628" w:author="Gareth Stanley (ESO)" w:date="2023-07-06T12:54:00Z">
        <w:r>
          <w:t xml:space="preserve"> of the CATO Connection </w:t>
        </w:r>
      </w:ins>
      <w:ins w:id="629" w:author="Gareth Stanley (ESO)" w:date="2023-08-08T22:18:00Z">
        <w:r w:rsidR="008C59A5">
          <w:t>Schedule</w:t>
        </w:r>
      </w:ins>
      <w:ins w:id="630" w:author="Gareth Stanley (ESO)" w:date="2023-07-06T12:54:00Z">
        <w:r>
          <w:t xml:space="preserve">, for the development of </w:t>
        </w:r>
      </w:ins>
      <w:ins w:id="631" w:author="Antony Johnson (ESO)" w:date="2023-08-02T17:52:00Z">
        <w:r w:rsidR="0018107E">
          <w:t xml:space="preserve">a </w:t>
        </w:r>
      </w:ins>
      <w:ins w:id="632" w:author="Gareth Stanley (ESO)" w:date="2023-07-06T12:54:00Z">
        <w:r>
          <w:t>co-ordinated CATO</w:t>
        </w:r>
      </w:ins>
      <w:ins w:id="633" w:author="Gareth Stanley (ESO)" w:date="2023-08-19T22:06:00Z">
        <w:r w:rsidR="005F1836">
          <w:t>-TO</w:t>
        </w:r>
      </w:ins>
      <w:ins w:id="634" w:author="Gareth Stanley (ESO)" w:date="2023-07-06T12:54:00Z">
        <w:r>
          <w:t xml:space="preserve"> Connection Project and, in the case of </w:t>
        </w:r>
      </w:ins>
      <w:ins w:id="635" w:author="Antony Johnson (ESO)" w:date="2023-08-02T17:52:00Z">
        <w:r w:rsidR="0018107E">
          <w:t>The Company</w:t>
        </w:r>
      </w:ins>
      <w:ins w:id="636" w:author="Gareth Stanley (ESO)" w:date="2023-07-06T12:54:00Z">
        <w:r>
          <w:t xml:space="preserve">, any other planning or analysis required </w:t>
        </w:r>
        <w:proofErr w:type="gramStart"/>
        <w:r>
          <w:t>in the course of</w:t>
        </w:r>
        <w:proofErr w:type="gramEnd"/>
        <w:r>
          <w:t xml:space="preserve"> preparing the CATO Connec</w:t>
        </w:r>
      </w:ins>
      <w:ins w:id="637" w:author="Gareth Stanley (ESO)" w:date="2023-08-08T22:18:00Z">
        <w:r w:rsidR="008C59A5">
          <w:t>tion Schedule</w:t>
        </w:r>
      </w:ins>
      <w:ins w:id="638" w:author="Gareth Stanley (ESO)" w:date="2023-07-06T12:54:00Z">
        <w:r>
          <w:t>;</w:t>
        </w:r>
        <w:r w:rsidRPr="4AAE0E8F">
          <w:rPr>
            <w:vertAlign w:val="superscript"/>
          </w:rPr>
          <w:t xml:space="preserve"> </w:t>
        </w:r>
      </w:ins>
    </w:p>
    <w:p w14:paraId="20CCEB6E" w14:textId="7C76E728" w:rsidR="00442386" w:rsidRPr="00442386" w:rsidRDefault="00442386" w:rsidP="00670605">
      <w:pPr>
        <w:pStyle w:val="Schedule1"/>
        <w:tabs>
          <w:tab w:val="clear" w:pos="720"/>
        </w:tabs>
        <w:ind w:left="1440"/>
        <w:rPr>
          <w:ins w:id="639" w:author="Gareth Stanley (ESO)" w:date="2023-07-06T12:54:00Z"/>
        </w:rPr>
      </w:pPr>
      <w:ins w:id="640" w:author="Gareth Stanley (ESO)" w:date="2023-07-06T12:54:00Z">
        <w:r>
          <w:t>3.1.3</w:t>
        </w:r>
        <w:r>
          <w:tab/>
        </w:r>
      </w:ins>
      <w:ins w:id="641" w:author="Gareth Stanley (ESO)" w:date="2023-07-26T14:06:00Z">
        <w:r w:rsidR="00396D80">
          <w:t>C</w:t>
        </w:r>
      </w:ins>
      <w:ins w:id="642" w:author="Gareth Stanley (ESO)" w:date="2023-07-06T12:54:00Z">
        <w:r>
          <w:t>o-operate and assist each other in order that the</w:t>
        </w:r>
      </w:ins>
      <w:ins w:id="643" w:author="Gareth Stanley (ESO)" w:date="2023-07-26T14:05:00Z">
        <w:r w:rsidR="004F02E4">
          <w:t xml:space="preserve"> requirements of the</w:t>
        </w:r>
      </w:ins>
      <w:ins w:id="644" w:author="Gareth Stanley (ESO)" w:date="2023-07-26T14:06:00Z">
        <w:r w:rsidR="00396D80">
          <w:t xml:space="preserve"> </w:t>
        </w:r>
      </w:ins>
      <w:ins w:id="645" w:author="Gareth Stanley (ESO)" w:date="2023-08-08T22:19:00Z">
        <w:r w:rsidR="006C758B">
          <w:t>CATO Connection Schedule</w:t>
        </w:r>
      </w:ins>
      <w:ins w:id="646" w:author="Gareth Stanley (ESO)" w:date="2023-07-06T12:54:00Z">
        <w:r>
          <w:t>,</w:t>
        </w:r>
      </w:ins>
      <w:ins w:id="647" w:author="Gareth Stanley (ESO)" w:date="2023-07-26T14:06:00Z">
        <w:r w:rsidR="004F02E4">
          <w:t xml:space="preserve"> </w:t>
        </w:r>
      </w:ins>
      <w:ins w:id="648" w:author="Gareth Stanley (ESO)" w:date="2023-07-06T12:54:00Z">
        <w:r>
          <w:t>which are or are likely to be required in respect of the CATO Connection Project, are co-ordinated;</w:t>
        </w:r>
      </w:ins>
    </w:p>
    <w:p w14:paraId="7070A1D7" w14:textId="3AC36E82" w:rsidR="00442386" w:rsidRPr="00442386" w:rsidRDefault="00442386" w:rsidP="00670605">
      <w:pPr>
        <w:pStyle w:val="Schedule1"/>
        <w:tabs>
          <w:tab w:val="clear" w:pos="720"/>
        </w:tabs>
        <w:ind w:left="1440"/>
        <w:rPr>
          <w:ins w:id="649" w:author="Gareth Stanley (ESO)" w:date="2023-07-06T12:54:00Z"/>
        </w:rPr>
      </w:pPr>
      <w:ins w:id="650" w:author="Gareth Stanley (ESO)" w:date="2023-07-06T12:54:00Z">
        <w:r>
          <w:t>3.1.4</w:t>
        </w:r>
        <w:r>
          <w:tab/>
        </w:r>
      </w:ins>
      <w:ins w:id="651" w:author="Gareth Stanley (ESO)" w:date="2023-07-26T14:10:00Z">
        <w:r w:rsidR="00DC6EC2">
          <w:t>P</w:t>
        </w:r>
      </w:ins>
      <w:ins w:id="652" w:author="Gareth Stanley (ESO)" w:date="2023-07-06T12:54:00Z">
        <w:r>
          <w:t xml:space="preserve">rovide each other with information about, in the case of a </w:t>
        </w:r>
      </w:ins>
      <w:ins w:id="653" w:author="Gareth Stanley (ESO)" w:date="2023-08-01T11:29:00Z">
        <w:r w:rsidR="002B1326">
          <w:t>P</w:t>
        </w:r>
      </w:ins>
      <w:ins w:id="654" w:author="Gareth Stanley (ESO)" w:date="2023-07-26T14:07:00Z">
        <w:r w:rsidR="006D7747">
          <w:t>TO</w:t>
        </w:r>
      </w:ins>
      <w:ins w:id="655" w:author="Gareth Stanley (ESO)" w:date="2023-07-06T12:54:00Z">
        <w:r>
          <w:t xml:space="preserve"> as provider, the contents of its </w:t>
        </w:r>
      </w:ins>
      <w:ins w:id="656" w:author="Gareth Stanley (ESO)" w:date="2023-09-26T14:57:00Z">
        <w:r w:rsidR="003F753A">
          <w:t>interface design</w:t>
        </w:r>
      </w:ins>
      <w:ins w:id="657" w:author="Gareth Stanley (ESO)" w:date="2023-07-06T12:54:00Z">
        <w:r>
          <w:t xml:space="preserve"> and inputs </w:t>
        </w:r>
      </w:ins>
      <w:ins w:id="658" w:author="Gareth Stanley (ESO)" w:date="2023-07-26T14:09:00Z">
        <w:r w:rsidR="00DE21E9">
          <w:t>necessary</w:t>
        </w:r>
      </w:ins>
      <w:ins w:id="659" w:author="Gareth Stanley (ESO)" w:date="2023-08-01T11:30:00Z">
        <w:r w:rsidR="00602033">
          <w:t>,</w:t>
        </w:r>
      </w:ins>
      <w:ins w:id="660" w:author="Gareth Stanley (ESO)" w:date="2023-07-26T14:09:00Z">
        <w:r w:rsidR="00DE21E9">
          <w:t xml:space="preserve"> requirements of </w:t>
        </w:r>
      </w:ins>
      <w:ins w:id="661" w:author="Gareth Stanley (ESO)" w:date="2023-07-26T14:10:00Z">
        <w:r w:rsidR="00DE21E9">
          <w:t xml:space="preserve">the </w:t>
        </w:r>
      </w:ins>
      <w:ins w:id="662" w:author="Gareth Stanley (ESO)" w:date="2023-08-30T09:14:00Z">
        <w:r w:rsidR="004B47AC">
          <w:t>CTISS</w:t>
        </w:r>
      </w:ins>
      <w:ins w:id="663" w:author="Gareth Stanley (ESO)" w:date="2023-07-06T12:54:00Z">
        <w:r>
          <w:t xml:space="preserve"> and, in the case of The Company as provider, any information about its relevant planning or analysis, to the extent that such information may materially affect such other </w:t>
        </w:r>
      </w:ins>
      <w:ins w:id="664" w:author="Gareth Stanley (ESO)" w:date="2023-08-01T11:30:00Z">
        <w:r w:rsidR="00602033">
          <w:t>L</w:t>
        </w:r>
      </w:ins>
      <w:ins w:id="665" w:author="Gareth Stanley (ESO)" w:date="2023-07-06T12:54:00Z">
        <w:r>
          <w:t>e</w:t>
        </w:r>
      </w:ins>
      <w:ins w:id="666" w:author="Gareth Stanley (ESO)" w:date="2023-08-01T11:30:00Z">
        <w:r w:rsidR="00602033">
          <w:t>ad</w:t>
        </w:r>
      </w:ins>
      <w:ins w:id="667" w:author="Gareth Stanley (ESO)" w:date="2023-07-06T12:54:00Z">
        <w:r>
          <w:t xml:space="preserve"> </w:t>
        </w:r>
      </w:ins>
      <w:ins w:id="668" w:author="Alex Aristodemou" w:date="2023-07-25T15:24:00Z">
        <w:r w:rsidR="0074338C">
          <w:t>P</w:t>
        </w:r>
      </w:ins>
      <w:ins w:id="669" w:author="Gareth Stanley (ESO)" w:date="2023-07-06T12:54:00Z">
        <w:r>
          <w:t>arties.</w:t>
        </w:r>
      </w:ins>
    </w:p>
    <w:p w14:paraId="2BFDAEDE" w14:textId="33C6E4ED" w:rsidR="00442386" w:rsidRPr="00442386" w:rsidRDefault="00442386" w:rsidP="00791EAF">
      <w:pPr>
        <w:pStyle w:val="Schedule1"/>
        <w:tabs>
          <w:tab w:val="clear" w:pos="720"/>
        </w:tabs>
        <w:ind w:firstLine="0"/>
        <w:outlineLvl w:val="9"/>
        <w:rPr>
          <w:ins w:id="670" w:author="Gareth Stanley (ESO)" w:date="2023-07-06T12:54:00Z"/>
        </w:rPr>
      </w:pPr>
      <w:ins w:id="671" w:author="Gareth Stanley (ESO)" w:date="2023-07-06T12:54:00Z">
        <w:r w:rsidRPr="00442386">
          <w:t>3.1.5</w:t>
        </w:r>
        <w:r w:rsidRPr="00442386">
          <w:tab/>
        </w:r>
      </w:ins>
      <w:ins w:id="672" w:author="Gareth Stanley (ESO)" w:date="2023-07-26T14:10:00Z">
        <w:r w:rsidR="00DC6EC2">
          <w:t>E</w:t>
        </w:r>
      </w:ins>
      <w:ins w:id="673" w:author="Gareth Stanley (ESO)" w:date="2023-07-06T12:54:00Z">
        <w:r w:rsidRPr="00442386">
          <w:t xml:space="preserve">xchange additional detailed information </w:t>
        </w:r>
      </w:ins>
      <w:ins w:id="674" w:author="Gareth Stanley (ESO)" w:date="2023-07-26T14:13:00Z">
        <w:r w:rsidR="00447935">
          <w:t>required to populate the GIDFS</w:t>
        </w:r>
      </w:ins>
      <w:ins w:id="675" w:author="Gareth Stanley (ESO)" w:date="2023-08-19T22:07:00Z">
        <w:r w:rsidR="00DE07BA">
          <w:t>.</w:t>
        </w:r>
      </w:ins>
    </w:p>
    <w:p w14:paraId="742F882C" w14:textId="0F11C9E4" w:rsidR="00442386" w:rsidRPr="005E33D1" w:rsidRDefault="00442386" w:rsidP="0026133E">
      <w:pPr>
        <w:pStyle w:val="Schedule1"/>
        <w:tabs>
          <w:tab w:val="clear" w:pos="720"/>
        </w:tabs>
        <w:outlineLvl w:val="9"/>
        <w:rPr>
          <w:ins w:id="676" w:author="Gareth Stanley (ESO)" w:date="2023-07-06T12:54:00Z"/>
          <w:strike/>
        </w:rPr>
      </w:pPr>
      <w:ins w:id="677" w:author="Gareth Stanley (ESO)" w:date="2023-07-06T12:54:00Z">
        <w:r w:rsidRPr="00442386">
          <w:t>3.</w:t>
        </w:r>
      </w:ins>
      <w:ins w:id="678" w:author="Gareth Stanley (ESO)" w:date="2023-08-15T15:48:00Z">
        <w:r w:rsidR="006848AB">
          <w:t>2</w:t>
        </w:r>
      </w:ins>
      <w:ins w:id="679" w:author="Gareth Stanley (ESO)" w:date="2023-07-06T12:54:00Z">
        <w:r w:rsidRPr="00442386">
          <w:tab/>
        </w:r>
      </w:ins>
      <w:ins w:id="680" w:author="Gareth Stanley (ESO)" w:date="2023-07-26T14:16:00Z">
        <w:r w:rsidR="005C7CD3">
          <w:t>T</w:t>
        </w:r>
      </w:ins>
      <w:ins w:id="681" w:author="Gareth Stanley (ESO)" w:date="2023-07-06T12:54:00Z">
        <w:r w:rsidRPr="00442386">
          <w:t xml:space="preserve">he </w:t>
        </w:r>
      </w:ins>
      <w:ins w:id="682" w:author="Gareth Stanley (ESO)" w:date="2023-08-01T11:30:00Z">
        <w:r w:rsidR="00F91E7E">
          <w:t>P</w:t>
        </w:r>
      </w:ins>
      <w:ins w:id="683" w:author="Gareth Stanley (ESO)" w:date="2023-07-26T14:14:00Z">
        <w:r w:rsidR="009D51CC">
          <w:t>TO</w:t>
        </w:r>
      </w:ins>
      <w:ins w:id="684" w:author="Gareth Stanley (ESO)" w:date="2023-07-26T14:17:00Z">
        <w:r w:rsidR="005748D3">
          <w:t xml:space="preserve"> shall notify the CATO of any</w:t>
        </w:r>
      </w:ins>
      <w:ins w:id="685" w:author="Gareth Stanley (ESO)" w:date="2023-07-26T14:18:00Z">
        <w:r w:rsidR="00CE0F87">
          <w:t xml:space="preserve"> developments it</w:t>
        </w:r>
      </w:ins>
      <w:ins w:id="686" w:author="Gareth Stanley (ESO)" w:date="2023-07-06T12:54:00Z">
        <w:r w:rsidRPr="00442386">
          <w:t xml:space="preserve"> intends</w:t>
        </w:r>
      </w:ins>
      <w:ins w:id="687" w:author="Gareth Stanley (ESO)" w:date="2023-07-26T14:18:00Z">
        <w:r w:rsidR="00CE0F87">
          <w:t xml:space="preserve"> to make</w:t>
        </w:r>
      </w:ins>
      <w:ins w:id="688" w:author="Gareth Stanley (ESO)" w:date="2023-07-06T12:54:00Z">
        <w:r w:rsidRPr="00442386">
          <w:t xml:space="preserve"> in planning and developing its Transmission System</w:t>
        </w:r>
      </w:ins>
      <w:ins w:id="689" w:author="Steve Baker (ESO)" w:date="2023-11-13T10:55:00Z">
        <w:r w:rsidR="00253E0E">
          <w:t>, that will</w:t>
        </w:r>
      </w:ins>
      <w:ins w:id="690" w:author="Steve Baker (ESO)" w:date="2023-11-13T10:56:00Z">
        <w:r w:rsidR="00253E0E">
          <w:t xml:space="preserve"> </w:t>
        </w:r>
      </w:ins>
      <w:ins w:id="691" w:author="Gareth Stanley (ESO)" w:date="2023-07-06T12:54:00Z">
        <w:r w:rsidRPr="00253E0E">
          <w:t xml:space="preserve">apply to CATO </w:t>
        </w:r>
      </w:ins>
      <w:ins w:id="692" w:author="Alex Aristodemou" w:date="2023-07-25T15:27:00Z">
        <w:r w:rsidR="00A103E6" w:rsidRPr="00253E0E">
          <w:t>Plant and Apparatus</w:t>
        </w:r>
      </w:ins>
      <w:ins w:id="693" w:author="Gareth Stanley (ESO)" w:date="2023-07-06T12:54:00Z">
        <w:r w:rsidRPr="00253E0E">
          <w:t xml:space="preserve"> at the </w:t>
        </w:r>
      </w:ins>
      <w:ins w:id="694" w:author="Gareth Stanley (ESO)" w:date="2023-07-26T14:14:00Z">
        <w:r w:rsidR="00C22C01" w:rsidRPr="00253E0E">
          <w:t>CATO Transmission Interface Site</w:t>
        </w:r>
      </w:ins>
      <w:ins w:id="695" w:author="Gareth Stanley (ESO)" w:date="2023-10-23T10:16:00Z">
        <w:r w:rsidR="00874283" w:rsidRPr="00253E0E">
          <w:t>.</w:t>
        </w:r>
      </w:ins>
    </w:p>
    <w:p w14:paraId="5E87F698" w14:textId="43390B4A" w:rsidR="00442386" w:rsidRPr="00442386" w:rsidRDefault="00442386" w:rsidP="00442386">
      <w:pPr>
        <w:pStyle w:val="Schedule1"/>
        <w:tabs>
          <w:tab w:val="clear" w:pos="720"/>
        </w:tabs>
        <w:outlineLvl w:val="9"/>
        <w:rPr>
          <w:ins w:id="696" w:author="Gareth Stanley (ESO)" w:date="2023-07-06T12:54:00Z"/>
        </w:rPr>
      </w:pPr>
      <w:ins w:id="697" w:author="Gareth Stanley (ESO)" w:date="2023-07-06T12:54:00Z">
        <w:r w:rsidRPr="00442386">
          <w:t>3.</w:t>
        </w:r>
      </w:ins>
      <w:ins w:id="698" w:author="Gareth Stanley (ESO)" w:date="2023-08-15T15:49:00Z">
        <w:r w:rsidR="006848AB">
          <w:t>3</w:t>
        </w:r>
      </w:ins>
      <w:ins w:id="699" w:author="Gareth Stanley (ESO)" w:date="2023-07-06T12:54:00Z">
        <w:r w:rsidRPr="00442386">
          <w:tab/>
          <w:t xml:space="preserve">The Company shall keep each other </w:t>
        </w:r>
      </w:ins>
      <w:ins w:id="700" w:author="Gareth Stanley (ESO)" w:date="2023-07-26T14:20:00Z">
        <w:r w:rsidR="00EA3EAE">
          <w:t>Lead</w:t>
        </w:r>
      </w:ins>
      <w:ins w:id="701" w:author="Gareth Stanley (ESO)" w:date="2023-07-06T12:54:00Z">
        <w:r w:rsidRPr="00442386">
          <w:t xml:space="preserve"> Party reasonably informed of the likelihood of, and provide information in relation to, any potential circumstances which, if they occurred, might reasonably be expected to change the </w:t>
        </w:r>
      </w:ins>
      <w:ins w:id="702" w:author="Gareth Stanley (ESO)" w:date="2023-08-30T09:46:00Z">
        <w:r w:rsidR="00E30A81">
          <w:t>C</w:t>
        </w:r>
      </w:ins>
      <w:ins w:id="703" w:author="Gareth Stanley (ESO)" w:date="2023-09-14T14:51:00Z">
        <w:r w:rsidR="00234972">
          <w:t>TISS</w:t>
        </w:r>
      </w:ins>
      <w:ins w:id="704" w:author="Gareth Stanley (ESO)" w:date="2023-07-06T12:54:00Z">
        <w:r w:rsidRPr="00442386">
          <w:t xml:space="preserve"> or otherwise materially affect the pr</w:t>
        </w:r>
      </w:ins>
      <w:ins w:id="705" w:author="Gareth Stanley (ESO)" w:date="2023-08-08T22:21:00Z">
        <w:r w:rsidR="00E8400F">
          <w:t>ogression</w:t>
        </w:r>
      </w:ins>
      <w:ins w:id="706" w:author="Gareth Stanley (ESO)" w:date="2023-07-06T12:54:00Z">
        <w:r w:rsidRPr="00442386">
          <w:t xml:space="preserve"> of the CATO Connection Project including, without limitation, information in relation to any other potential </w:t>
        </w:r>
      </w:ins>
      <w:ins w:id="707" w:author="Gareth Stanley (ESO)" w:date="2023-09-26T10:43:00Z">
        <w:r w:rsidR="00566FCB">
          <w:t>c</w:t>
        </w:r>
      </w:ins>
      <w:ins w:id="708" w:author="Gareth Stanley (ESO)" w:date="2023-07-06T12:54:00Z">
        <w:r w:rsidRPr="00442386">
          <w:t xml:space="preserve">onnections or </w:t>
        </w:r>
      </w:ins>
      <w:ins w:id="709" w:author="Gareth Stanley (ESO)" w:date="2023-09-26T10:43:00Z">
        <w:r w:rsidR="00566FCB">
          <w:t>m</w:t>
        </w:r>
      </w:ins>
      <w:ins w:id="710" w:author="Gareth Stanley (ESO)" w:date="2023-07-06T12:54:00Z">
        <w:r w:rsidRPr="00442386">
          <w:t xml:space="preserve">odifications. </w:t>
        </w:r>
      </w:ins>
    </w:p>
    <w:p w14:paraId="210C13BD" w14:textId="4C2DDCE8" w:rsidR="00442386" w:rsidRPr="00442386" w:rsidRDefault="00442386" w:rsidP="00C15FE4">
      <w:pPr>
        <w:pStyle w:val="Schedule1"/>
        <w:rPr>
          <w:ins w:id="711" w:author="Gareth Stanley (ESO)" w:date="2023-07-06T12:54:00Z"/>
        </w:rPr>
      </w:pPr>
      <w:ins w:id="712" w:author="Gareth Stanley (ESO)" w:date="2023-07-06T12:54:00Z">
        <w:r w:rsidRPr="00442386">
          <w:t>3.</w:t>
        </w:r>
      </w:ins>
      <w:ins w:id="713" w:author="Gareth Stanley (ESO)" w:date="2023-08-15T15:49:00Z">
        <w:r w:rsidR="006848AB">
          <w:t>4</w:t>
        </w:r>
      </w:ins>
      <w:ins w:id="714" w:author="Gareth Stanley (ESO)" w:date="2023-07-06T12:54:00Z">
        <w:r w:rsidRPr="00442386">
          <w:tab/>
          <w:t xml:space="preserve">If a </w:t>
        </w:r>
      </w:ins>
      <w:ins w:id="715" w:author="Gareth Stanley (ESO)" w:date="2023-08-30T09:48:00Z">
        <w:r w:rsidR="002E44D5">
          <w:t>Lead Party</w:t>
        </w:r>
      </w:ins>
      <w:ins w:id="716" w:author="Gareth Stanley (ESO)" w:date="2023-07-06T12:54:00Z">
        <w:r w:rsidRPr="00442386">
          <w:t xml:space="preserve"> receives additional information pursuant to paragraph 3.2</w:t>
        </w:r>
      </w:ins>
      <w:ins w:id="717" w:author="Alex Aristodemou" w:date="2023-11-24T12:42:00Z">
        <w:r w:rsidR="00BE25E7">
          <w:t xml:space="preserve"> that it</w:t>
        </w:r>
      </w:ins>
      <w:ins w:id="718" w:author="Gareth Stanley (ESO)" w:date="2023-07-06T12:54:00Z">
        <w:r w:rsidRPr="00442386">
          <w:t xml:space="preserve"> reasonably identifies, if incorporated into any </w:t>
        </w:r>
      </w:ins>
      <w:ins w:id="719" w:author="Gareth Stanley (ESO)" w:date="2023-08-08T22:19:00Z">
        <w:r w:rsidR="006C758B">
          <w:t>CATO Connection Schedule</w:t>
        </w:r>
      </w:ins>
      <w:ins w:id="720" w:author="Gareth Stanley (ESO)" w:date="2023-07-06T12:54:00Z">
        <w:r w:rsidRPr="00442386">
          <w:t xml:space="preserve">, would be likely to affect its deliverables and </w:t>
        </w:r>
        <w:proofErr w:type="spellStart"/>
        <w:r w:rsidRPr="00442386">
          <w:t>responsiblities</w:t>
        </w:r>
        <w:proofErr w:type="spellEnd"/>
        <w:r w:rsidRPr="00442386">
          <w:t xml:space="preserve">, such </w:t>
        </w:r>
      </w:ins>
      <w:ins w:id="721" w:author="Gareth Stanley (ESO)" w:date="2023-08-30T09:49:00Z">
        <w:r w:rsidR="006746D9">
          <w:t>Lead Party</w:t>
        </w:r>
      </w:ins>
      <w:ins w:id="722" w:author="Gareth Stanley (ESO)" w:date="2023-07-06T12:54:00Z">
        <w:r w:rsidRPr="00442386">
          <w:t xml:space="preserve"> shall promptly notify the </w:t>
        </w:r>
      </w:ins>
      <w:ins w:id="723" w:author="Gareth Stanley (ESO)" w:date="2023-08-03T11:19:00Z">
        <w:r w:rsidR="007F1C7D" w:rsidRPr="007F1C7D">
          <w:t xml:space="preserve">CATO-TO Connection Planning Sub-Group </w:t>
        </w:r>
      </w:ins>
      <w:ins w:id="724" w:author="Gareth Stanley (ESO)" w:date="2023-07-06T12:54:00Z">
        <w:r w:rsidRPr="00442386">
          <w:t xml:space="preserve">parties that the </w:t>
        </w:r>
      </w:ins>
      <w:ins w:id="725" w:author="Gareth Stanley (ESO)" w:date="2023-08-08T22:19:00Z">
        <w:r w:rsidR="006C758B">
          <w:t>CATO Connection Schedule</w:t>
        </w:r>
      </w:ins>
      <w:ins w:id="726" w:author="Gareth Stanley (ESO)" w:date="2023-07-06T12:54:00Z">
        <w:r w:rsidRPr="00442386">
          <w:t xml:space="preserve"> and its contents would be likely to be so affected.</w:t>
        </w:r>
      </w:ins>
    </w:p>
    <w:p w14:paraId="675E106D" w14:textId="0919D1C6" w:rsidR="00442386" w:rsidRPr="00442386" w:rsidRDefault="00442386" w:rsidP="00442386">
      <w:pPr>
        <w:pStyle w:val="Schedule1"/>
        <w:outlineLvl w:val="9"/>
        <w:rPr>
          <w:ins w:id="727" w:author="Gareth Stanley (ESO)" w:date="2023-07-06T12:54:00Z"/>
        </w:rPr>
      </w:pPr>
      <w:ins w:id="728" w:author="Gareth Stanley (ESO)" w:date="2023-07-06T12:54:00Z">
        <w:r w:rsidRPr="00791EAF">
          <w:rPr>
            <w:b/>
          </w:rPr>
          <w:t>4</w:t>
        </w:r>
        <w:r w:rsidRPr="00791EAF">
          <w:tab/>
        </w:r>
        <w:r w:rsidRPr="00791EAF">
          <w:rPr>
            <w:b/>
          </w:rPr>
          <w:t xml:space="preserve">COORDINATION OF CATO </w:t>
        </w:r>
      </w:ins>
      <w:ins w:id="729" w:author="Alex Aristodemou" w:date="2023-07-25T15:28:00Z">
        <w:r w:rsidR="00AF4215" w:rsidRPr="00791EAF">
          <w:rPr>
            <w:b/>
          </w:rPr>
          <w:t>CONNECTION</w:t>
        </w:r>
      </w:ins>
      <w:ins w:id="730" w:author="Gareth Stanley (ESO)" w:date="2023-07-06T12:54:00Z">
        <w:r w:rsidRPr="00791EAF">
          <w:rPr>
            <w:b/>
          </w:rPr>
          <w:t xml:space="preserve"> PROJECTS</w:t>
        </w:r>
      </w:ins>
    </w:p>
    <w:p w14:paraId="1EA90C7A" w14:textId="494C7C1A" w:rsidR="00442386" w:rsidRPr="00442386" w:rsidRDefault="00442386" w:rsidP="00442386">
      <w:pPr>
        <w:pStyle w:val="Schedule1"/>
        <w:rPr>
          <w:ins w:id="731" w:author="Gareth Stanley (ESO)" w:date="2023-07-06T12:54:00Z"/>
        </w:rPr>
      </w:pPr>
      <w:ins w:id="732" w:author="Gareth Stanley (ESO)" w:date="2023-07-06T12:54:00Z">
        <w:r w:rsidRPr="00442386">
          <w:t>4.1</w:t>
        </w:r>
        <w:r w:rsidRPr="00442386">
          <w:tab/>
        </w:r>
      </w:ins>
      <w:ins w:id="733" w:author="Gareth Stanley (ESO)" w:date="2023-08-15T15:50:00Z">
        <w:r w:rsidR="002665E7">
          <w:t>E</w:t>
        </w:r>
      </w:ins>
      <w:ins w:id="734" w:author="Gareth Stanley (ESO)" w:date="2023-07-06T12:54:00Z">
        <w:r w:rsidRPr="00442386">
          <w:t xml:space="preserve">ach </w:t>
        </w:r>
      </w:ins>
      <w:ins w:id="735" w:author="Alex Aristodemou" w:date="2023-08-15T12:44:00Z">
        <w:r w:rsidR="00F728B2">
          <w:t>Lead Party</w:t>
        </w:r>
      </w:ins>
      <w:ins w:id="736" w:author="Gareth Stanley (ESO)" w:date="2023-07-06T12:54:00Z">
        <w:r w:rsidRPr="00442386">
          <w:t xml:space="preserve"> shall throughout the construction and commissioning of the CATO</w:t>
        </w:r>
      </w:ins>
      <w:ins w:id="737" w:author="Gareth Stanley (ESO)" w:date="2023-08-30T09:49:00Z">
        <w:r w:rsidR="003E3676">
          <w:t>-TO</w:t>
        </w:r>
      </w:ins>
      <w:ins w:id="738" w:author="Gareth Stanley (ESO)" w:date="2023-07-06T12:54:00Z">
        <w:r w:rsidRPr="00442386">
          <w:t xml:space="preserve"> Connection Project:</w:t>
        </w:r>
      </w:ins>
    </w:p>
    <w:p w14:paraId="565066DB" w14:textId="2660EE00" w:rsidR="00442386" w:rsidRPr="00442386" w:rsidRDefault="004117AE" w:rsidP="00670605">
      <w:pPr>
        <w:pStyle w:val="Schedule1"/>
        <w:ind w:left="1440" w:hanging="1440"/>
        <w:rPr>
          <w:ins w:id="739" w:author="Gareth Stanley (ESO)" w:date="2023-07-06T12:54:00Z"/>
        </w:rPr>
      </w:pPr>
      <w:ins w:id="740" w:author="Gareth Stanley (ESO)" w:date="2023-11-02T15:06:00Z">
        <w:r>
          <w:lastRenderedPageBreak/>
          <w:tab/>
        </w:r>
      </w:ins>
      <w:ins w:id="741" w:author="Gareth Stanley (ESO)" w:date="2023-07-06T12:54:00Z">
        <w:r w:rsidR="00442386" w:rsidRPr="00442386">
          <w:t>4.1.1</w:t>
        </w:r>
        <w:r w:rsidR="00442386" w:rsidRPr="00442386">
          <w:tab/>
          <w:t xml:space="preserve">co-operate and assist each other in the development of co-ordinated </w:t>
        </w:r>
      </w:ins>
      <w:ins w:id="742" w:author="Gareth Stanley (ESO)" w:date="2023-07-31T10:16:00Z">
        <w:r w:rsidR="00931D5A">
          <w:t>c</w:t>
        </w:r>
      </w:ins>
      <w:ins w:id="743" w:author="Gareth Stanley (ESO)" w:date="2023-07-06T12:54:00Z">
        <w:r w:rsidR="00442386" w:rsidRPr="00442386">
          <w:t xml:space="preserve">onstruction </w:t>
        </w:r>
      </w:ins>
      <w:ins w:id="744" w:author="Gareth Stanley (ESO)" w:date="2023-07-31T10:16:00Z">
        <w:r w:rsidR="00931D5A">
          <w:t>p</w:t>
        </w:r>
      </w:ins>
      <w:ins w:id="745" w:author="Gareth Stanley (ESO)" w:date="2023-07-06T12:54:00Z">
        <w:r w:rsidR="00442386" w:rsidRPr="00442386">
          <w:t xml:space="preserve">rogrammes and, in the case of </w:t>
        </w:r>
      </w:ins>
      <w:ins w:id="746" w:author="Gareth Stanley (ESO)" w:date="2023-08-01T11:36:00Z">
        <w:r w:rsidR="00651A53">
          <w:t>The Company</w:t>
        </w:r>
      </w:ins>
      <w:ins w:id="747" w:author="Gareth Stanley (ESO)" w:date="2023-07-06T12:54:00Z">
        <w:r w:rsidR="00442386" w:rsidRPr="00442386">
          <w:t>, any other planning or analysis it undertakes in respect of the CATO</w:t>
        </w:r>
      </w:ins>
      <w:ins w:id="748" w:author="Gareth Stanley (ESO)" w:date="2023-10-31T13:16:00Z">
        <w:r w:rsidR="001C666A">
          <w:t>-TO</w:t>
        </w:r>
      </w:ins>
      <w:ins w:id="749" w:author="Gareth Stanley (ESO)" w:date="2023-07-06T12:54:00Z">
        <w:r w:rsidR="00442386" w:rsidRPr="00442386">
          <w:t xml:space="preserve"> Connection Project; </w:t>
        </w:r>
      </w:ins>
    </w:p>
    <w:p w14:paraId="6586C4C9" w14:textId="64954377" w:rsidR="00442386" w:rsidRPr="00442386" w:rsidRDefault="004117AE" w:rsidP="00670605">
      <w:pPr>
        <w:pStyle w:val="Schedule1"/>
        <w:ind w:left="1440" w:hanging="1440"/>
        <w:rPr>
          <w:ins w:id="750" w:author="Gareth Stanley (ESO)" w:date="2023-07-06T12:54:00Z"/>
        </w:rPr>
      </w:pPr>
      <w:ins w:id="751" w:author="Gareth Stanley (ESO)" w:date="2023-11-02T15:06:00Z">
        <w:r>
          <w:tab/>
        </w:r>
      </w:ins>
      <w:ins w:id="752" w:author="Gareth Stanley (ESO)" w:date="2023-07-06T12:54:00Z">
        <w:r w:rsidR="00442386" w:rsidRPr="00442386">
          <w:t>4.1.2</w:t>
        </w:r>
        <w:r w:rsidR="00442386" w:rsidRPr="00442386">
          <w:tab/>
          <w:t xml:space="preserve">provide each other from time to time with relevant information to the extent that such information may materially affect the </w:t>
        </w:r>
      </w:ins>
      <w:ins w:id="753" w:author="Gareth Stanley (ESO)" w:date="2023-08-01T11:37:00Z">
        <w:r w:rsidR="00CD2037">
          <w:t>w</w:t>
        </w:r>
      </w:ins>
      <w:ins w:id="754" w:author="Gareth Stanley (ESO)" w:date="2023-07-06T12:54:00Z">
        <w:r w:rsidR="00442386" w:rsidRPr="00442386">
          <w:t xml:space="preserve">orks of such other </w:t>
        </w:r>
      </w:ins>
      <w:ins w:id="755" w:author="Gareth Stanley (ESO)" w:date="2023-08-01T11:37:00Z">
        <w:r w:rsidR="00CD2037">
          <w:t>Lead</w:t>
        </w:r>
      </w:ins>
      <w:ins w:id="756" w:author="Alex Aristodemou" w:date="2023-07-25T15:32:00Z">
        <w:r w:rsidR="00AA515A">
          <w:t xml:space="preserve"> Parties</w:t>
        </w:r>
      </w:ins>
      <w:ins w:id="757" w:author="Gareth Stanley (ESO)" w:date="2023-07-06T12:54:00Z">
        <w:r w:rsidR="00442386" w:rsidRPr="00442386">
          <w:t>;</w:t>
        </w:r>
      </w:ins>
    </w:p>
    <w:p w14:paraId="7E383C11" w14:textId="0AE5596B" w:rsidR="00442386" w:rsidRPr="00442386" w:rsidRDefault="004117AE" w:rsidP="00670605">
      <w:pPr>
        <w:pStyle w:val="Schedule1"/>
        <w:ind w:left="1440" w:hanging="1440"/>
        <w:rPr>
          <w:ins w:id="758" w:author="Gareth Stanley (ESO)" w:date="2023-07-06T12:54:00Z"/>
        </w:rPr>
      </w:pPr>
      <w:ins w:id="759" w:author="Gareth Stanley (ESO)" w:date="2023-11-02T15:06:00Z">
        <w:r>
          <w:tab/>
        </w:r>
      </w:ins>
      <w:ins w:id="760" w:author="Gareth Stanley (ESO)" w:date="2023-07-06T12:54:00Z">
        <w:r w:rsidR="00442386" w:rsidRPr="00442386">
          <w:t>4.1.3</w:t>
        </w:r>
        <w:r w:rsidR="00442386" w:rsidRPr="00442386">
          <w:tab/>
          <w:t xml:space="preserve">meet from time to time, if </w:t>
        </w:r>
        <w:proofErr w:type="gramStart"/>
        <w:r w:rsidR="00442386" w:rsidRPr="00442386">
          <w:t>so</w:t>
        </w:r>
        <w:proofErr w:type="gramEnd"/>
        <w:r w:rsidR="00442386" w:rsidRPr="00442386">
          <w:t xml:space="preserve"> requested by another </w:t>
        </w:r>
      </w:ins>
      <w:ins w:id="761" w:author="Gareth Stanley (ESO)" w:date="2023-08-01T11:37:00Z">
        <w:r w:rsidR="00AB3A6B">
          <w:t>Lead</w:t>
        </w:r>
      </w:ins>
      <w:ins w:id="762" w:author="Gareth Stanley (ESO)" w:date="2023-07-06T12:54:00Z">
        <w:r w:rsidR="00442386" w:rsidRPr="00442386">
          <w:t xml:space="preserve"> Party, to agree arrangements to facilitate such development; and</w:t>
        </w:r>
      </w:ins>
    </w:p>
    <w:p w14:paraId="4E654B57" w14:textId="021A7E20" w:rsidR="00442386" w:rsidRPr="00442386" w:rsidRDefault="004117AE" w:rsidP="00670605">
      <w:pPr>
        <w:pStyle w:val="Schedule1"/>
        <w:ind w:left="1440" w:hanging="1440"/>
        <w:rPr>
          <w:ins w:id="763" w:author="Gareth Stanley (ESO)" w:date="2023-07-06T12:54:00Z"/>
        </w:rPr>
      </w:pPr>
      <w:ins w:id="764" w:author="Gareth Stanley (ESO)" w:date="2023-11-02T15:07:00Z">
        <w:r>
          <w:tab/>
        </w:r>
      </w:ins>
      <w:ins w:id="765" w:author="Gareth Stanley (ESO)" w:date="2023-07-06T12:54:00Z">
        <w:r w:rsidR="00442386" w:rsidRPr="00442386">
          <w:t>4.1.4</w:t>
        </w:r>
        <w:r w:rsidR="00442386" w:rsidRPr="00442386">
          <w:tab/>
          <w:t xml:space="preserve">otherwise develop their </w:t>
        </w:r>
      </w:ins>
      <w:ins w:id="766" w:author="Gareth Stanley (ESO)" w:date="2023-07-31T10:19:00Z">
        <w:r w:rsidR="00200FCD">
          <w:t>c</w:t>
        </w:r>
      </w:ins>
      <w:ins w:id="767" w:author="Gareth Stanley (ESO)" w:date="2023-07-06T12:54:00Z">
        <w:r w:rsidR="00442386" w:rsidRPr="00442386">
          <w:t xml:space="preserve">onstruction </w:t>
        </w:r>
      </w:ins>
      <w:ins w:id="768" w:author="Gareth Stanley (ESO)" w:date="2023-07-31T10:19:00Z">
        <w:r w:rsidR="00200FCD">
          <w:t>p</w:t>
        </w:r>
      </w:ins>
      <w:ins w:id="769" w:author="Gareth Stanley (ESO)" w:date="2023-07-06T12:54:00Z">
        <w:r w:rsidR="00442386" w:rsidRPr="00442386">
          <w:t xml:space="preserve">rogrammes or, in the case of </w:t>
        </w:r>
      </w:ins>
      <w:ins w:id="770" w:author="Gareth Stanley (ESO)" w:date="2023-08-01T11:37:00Z">
        <w:r w:rsidR="00AE686D">
          <w:t>The Company</w:t>
        </w:r>
      </w:ins>
      <w:ins w:id="771" w:author="Gareth Stanley (ESO)" w:date="2023-07-06T12:54:00Z">
        <w:r w:rsidR="00442386" w:rsidRPr="00442386">
          <w:t xml:space="preserve">, any other relevant planning or analysis, </w:t>
        </w:r>
        <w:proofErr w:type="gramStart"/>
        <w:r w:rsidR="00442386" w:rsidRPr="00442386">
          <w:t>taking into account</w:t>
        </w:r>
        <w:proofErr w:type="gramEnd"/>
        <w:r w:rsidR="00442386" w:rsidRPr="00442386">
          <w:t xml:space="preserve">, to the extent that it is reasonable and practicable to do so, the activities and requirements of each other </w:t>
        </w:r>
      </w:ins>
      <w:ins w:id="772" w:author="Gareth Stanley (ESO)" w:date="2023-07-31T10:20:00Z">
        <w:r w:rsidR="00200FCD">
          <w:t>Lead</w:t>
        </w:r>
      </w:ins>
      <w:ins w:id="773" w:author="Gareth Stanley (ESO)" w:date="2023-07-06T12:54:00Z">
        <w:r w:rsidR="00442386" w:rsidRPr="00442386">
          <w:t xml:space="preserve"> Party.</w:t>
        </w:r>
      </w:ins>
    </w:p>
    <w:p w14:paraId="1F08297D" w14:textId="0ACE98B4" w:rsidR="00442386" w:rsidRDefault="00442386" w:rsidP="00442386">
      <w:pPr>
        <w:pStyle w:val="Schedule1"/>
        <w:rPr>
          <w:ins w:id="774" w:author="Gareth Stanley (ESO)" w:date="2023-08-19T22:14:00Z"/>
        </w:rPr>
      </w:pPr>
      <w:ins w:id="775" w:author="Gareth Stanley (ESO)" w:date="2023-07-06T12:54:00Z">
        <w:r w:rsidRPr="00442386">
          <w:t>4.2</w:t>
        </w:r>
        <w:r w:rsidRPr="00442386">
          <w:tab/>
          <w:t xml:space="preserve">the </w:t>
        </w:r>
      </w:ins>
      <w:ins w:id="776" w:author="Gareth Stanley (ESO)" w:date="2023-07-31T10:20:00Z">
        <w:r w:rsidR="00200FCD">
          <w:t xml:space="preserve">Lead </w:t>
        </w:r>
      </w:ins>
      <w:ins w:id="777" w:author="Gareth Stanley (ESO)" w:date="2023-07-06T12:54:00Z">
        <w:r w:rsidRPr="00442386">
          <w:t xml:space="preserve">Parties shall liaise throughout the construction and commissioning of a </w:t>
        </w:r>
      </w:ins>
      <w:ins w:id="778" w:author="Alex Aristodemou" w:date="2023-07-25T15:34:00Z">
        <w:r w:rsidR="00E445FE">
          <w:t>CATO</w:t>
        </w:r>
      </w:ins>
      <w:ins w:id="779" w:author="Gareth Stanley (ESO)" w:date="2023-08-30T09:50:00Z">
        <w:r w:rsidR="00AE449B">
          <w:t>-TO</w:t>
        </w:r>
      </w:ins>
      <w:ins w:id="780" w:author="Alex Aristodemou" w:date="2023-07-25T15:34:00Z">
        <w:r w:rsidR="00E445FE">
          <w:t xml:space="preserve"> Connection Project</w:t>
        </w:r>
      </w:ins>
      <w:ins w:id="781" w:author="Gareth Stanley (ESO)" w:date="2023-07-06T12:54:00Z">
        <w:r w:rsidRPr="00442386">
          <w:t xml:space="preserve"> and each shall provide to each other </w:t>
        </w:r>
      </w:ins>
      <w:ins w:id="782" w:author="Gareth Stanley (ESO)" w:date="2023-07-31T10:21:00Z">
        <w:r w:rsidR="00200FCD">
          <w:t xml:space="preserve">Lead </w:t>
        </w:r>
      </w:ins>
      <w:ins w:id="783" w:author="Gareth Stanley (ESO)" w:date="2023-07-06T12:54:00Z">
        <w:r w:rsidRPr="00442386">
          <w:t xml:space="preserve">Party all information relating to its own </w:t>
        </w:r>
      </w:ins>
      <w:ins w:id="784" w:author="Gareth Stanley (ESO)" w:date="2023-08-01T11:39:00Z">
        <w:r w:rsidR="00AE4FBA">
          <w:t>w</w:t>
        </w:r>
      </w:ins>
      <w:ins w:id="785" w:author="Gareth Stanley (ESO)" w:date="2023-07-06T12:54:00Z">
        <w:r w:rsidRPr="00442386">
          <w:t>orks and</w:t>
        </w:r>
      </w:ins>
      <w:ins w:id="786" w:author="Gareth Stanley (ESO)" w:date="2023-08-04T11:52:00Z">
        <w:r w:rsidR="0051553D">
          <w:t xml:space="preserve"> timescales.</w:t>
        </w:r>
      </w:ins>
      <w:ins w:id="787" w:author="Gareth Stanley (ESO)" w:date="2023-07-06T12:54:00Z">
        <w:r w:rsidRPr="00442386">
          <w:t xml:space="preserve"> </w:t>
        </w:r>
      </w:ins>
      <w:ins w:id="788" w:author="Gareth Stanley (ESO)" w:date="2023-08-04T11:52:00Z">
        <w:r w:rsidR="0051553D">
          <w:t>I</w:t>
        </w:r>
      </w:ins>
      <w:ins w:id="789" w:author="Gareth Stanley (ESO)" w:date="2023-07-06T12:54:00Z">
        <w:r w:rsidRPr="00442386">
          <w:t xml:space="preserve">n the case of The Company any information reasonably necessary to assist each other </w:t>
        </w:r>
      </w:ins>
      <w:ins w:id="790" w:author="Gareth Stanley (ESO)" w:date="2023-08-01T11:39:00Z">
        <w:r w:rsidR="00AE4FBA">
          <w:t>Lead</w:t>
        </w:r>
      </w:ins>
      <w:ins w:id="791" w:author="Gareth Stanley (ESO)" w:date="2023-07-06T12:54:00Z">
        <w:r w:rsidRPr="00442386">
          <w:t xml:space="preserve"> Party in the performance of that other's part of the </w:t>
        </w:r>
      </w:ins>
      <w:ins w:id="792" w:author="Gareth Stanley (ESO)" w:date="2023-08-01T11:39:00Z">
        <w:r w:rsidR="004A4BF5">
          <w:t>w</w:t>
        </w:r>
      </w:ins>
      <w:ins w:id="793" w:author="Gareth Stanley (ESO)" w:date="2023-07-06T12:54:00Z">
        <w:r w:rsidRPr="00442386">
          <w:t xml:space="preserve">orks, and shall use all reasonable endeavours to co-ordinate and integrate their respective part of the </w:t>
        </w:r>
      </w:ins>
      <w:ins w:id="794" w:author="Gareth Stanley (ESO)" w:date="2023-08-01T11:39:00Z">
        <w:r w:rsidR="004A4BF5">
          <w:t>w</w:t>
        </w:r>
      </w:ins>
      <w:ins w:id="795" w:author="Gareth Stanley (ESO)" w:date="2023-07-06T12:54:00Z">
        <w:r w:rsidRPr="00442386">
          <w:t xml:space="preserve">orks.  There may be meetings between representatives of the </w:t>
        </w:r>
      </w:ins>
      <w:ins w:id="796" w:author="Gareth Stanley (ESO)" w:date="2023-07-31T10:21:00Z">
        <w:r w:rsidR="00200FCD">
          <w:t>Lead</w:t>
        </w:r>
      </w:ins>
      <w:ins w:id="797" w:author="Gareth Stanley (ESO)" w:date="2023-07-06T12:54:00Z">
        <w:r w:rsidRPr="00442386">
          <w:t xml:space="preserve"> Parties at intervals to be agreed between the</w:t>
        </w:r>
      </w:ins>
      <w:ins w:id="798" w:author="Gareth Stanley (ESO)" w:date="2023-07-31T10:21:00Z">
        <w:r w:rsidR="00200FCD">
          <w:t>m</w:t>
        </w:r>
      </w:ins>
      <w:ins w:id="799" w:author="Gareth Stanley (ESO)" w:date="2023-07-06T12:54:00Z">
        <w:r w:rsidRPr="00442386">
          <w:t xml:space="preserve"> under the </w:t>
        </w:r>
      </w:ins>
      <w:ins w:id="800" w:author="Gareth Stanley (ESO)" w:date="2023-08-03T11:22:00Z">
        <w:r w:rsidR="00FD7655">
          <w:t>provisions</w:t>
        </w:r>
      </w:ins>
      <w:ins w:id="801" w:author="Gareth Stanley (ESO)" w:date="2023-07-06T12:54:00Z">
        <w:r w:rsidRPr="00442386">
          <w:t xml:space="preserve"> of the </w:t>
        </w:r>
      </w:ins>
      <w:ins w:id="802" w:author="Gareth Stanley (ESO)" w:date="2023-08-09T08:35:00Z">
        <w:r w:rsidR="009673F3">
          <w:t>CATO-TO Connection Sub-Group</w:t>
        </w:r>
      </w:ins>
      <w:ins w:id="803" w:author="Gareth Stanley (ESO)" w:date="2023-07-06T12:54:00Z">
        <w:r w:rsidRPr="00442386">
          <w:t xml:space="preserve"> for the </w:t>
        </w:r>
      </w:ins>
      <w:ins w:id="804" w:author="Gareth Stanley (ESO)" w:date="2023-08-03T11:22:00Z">
        <w:r w:rsidR="00FD7655">
          <w:t>CATO</w:t>
        </w:r>
      </w:ins>
      <w:ins w:id="805" w:author="Gareth Stanley (ESO)" w:date="2023-08-19T22:14:00Z">
        <w:r w:rsidR="00927818">
          <w:t>-TO</w:t>
        </w:r>
      </w:ins>
      <w:ins w:id="806" w:author="Gareth Stanley (ESO)" w:date="2023-08-03T11:22:00Z">
        <w:r w:rsidR="00FD7655">
          <w:t xml:space="preserve"> Connection Project</w:t>
        </w:r>
      </w:ins>
      <w:ins w:id="807" w:author="Gareth Stanley (ESO)" w:date="2023-07-06T12:54:00Z">
        <w:r w:rsidRPr="00442386">
          <w:t xml:space="preserve">.  </w:t>
        </w:r>
      </w:ins>
    </w:p>
    <w:p w14:paraId="739FF711" w14:textId="3ADC0C79" w:rsidR="00DA099F" w:rsidRPr="00F20E35" w:rsidRDefault="004117AE" w:rsidP="00670605">
      <w:pPr>
        <w:pStyle w:val="Schedule1"/>
        <w:ind w:left="1440" w:hanging="1440"/>
        <w:rPr>
          <w:ins w:id="808" w:author="Gareth Stanley (ESO)" w:date="2023-07-06T12:54:00Z"/>
        </w:rPr>
      </w:pPr>
      <w:ins w:id="809" w:author="Gareth Stanley (ESO)" w:date="2023-11-02T15:07:00Z">
        <w:r>
          <w:tab/>
        </w:r>
      </w:ins>
      <w:ins w:id="810" w:author="Gareth Stanley (ESO)" w:date="2023-08-19T22:15:00Z">
        <w:r w:rsidR="00DA099F">
          <w:t>4.</w:t>
        </w:r>
      </w:ins>
      <w:ins w:id="811" w:author="Gareth Stanley (ESO)" w:date="2023-11-02T15:07:00Z">
        <w:r>
          <w:t>2</w:t>
        </w:r>
        <w:r w:rsidR="00D83B79">
          <w:t>.1</w:t>
        </w:r>
      </w:ins>
      <w:ins w:id="812" w:author="Gareth Stanley (ESO)" w:date="2023-08-19T22:15:00Z">
        <w:r w:rsidR="00DA099F">
          <w:tab/>
        </w:r>
        <w:r w:rsidR="00DA099F" w:rsidRPr="00DA099F">
          <w:t>All Lead Parties shall take such necessary steps to ensure that the delivery of the CATO</w:t>
        </w:r>
        <w:r w:rsidR="00DA099F">
          <w:t>-TO</w:t>
        </w:r>
        <w:r w:rsidR="00DA099F" w:rsidRPr="00DA099F">
          <w:t xml:space="preserve"> Connection Project proceeds</w:t>
        </w:r>
      </w:ins>
      <w:ins w:id="813" w:author="Gareth Stanley (ESO)" w:date="2023-10-31T13:19:00Z">
        <w:r w:rsidR="00F4462E">
          <w:t>, progressing</w:t>
        </w:r>
      </w:ins>
      <w:ins w:id="814" w:author="Gareth Stanley (ESO)" w:date="2023-08-19T22:15:00Z">
        <w:r w:rsidR="00DA099F" w:rsidRPr="00DA099F">
          <w:t xml:space="preserve"> the deliverables of the </w:t>
        </w:r>
        <w:r w:rsidR="00DA099F">
          <w:t>“</w:t>
        </w:r>
        <w:r w:rsidR="00DA099F" w:rsidRPr="00DA099F">
          <w:t xml:space="preserve">tender award” </w:t>
        </w:r>
      </w:ins>
      <w:ins w:id="815" w:author="Gareth Stanley (ESO)" w:date="2023-08-19T22:16:00Z">
        <w:r w:rsidR="006E0611">
          <w:t>as described in STCP 18</w:t>
        </w:r>
        <w:r w:rsidR="0052417E">
          <w:t xml:space="preserve">-5, Appendix </w:t>
        </w:r>
      </w:ins>
      <w:ins w:id="816" w:author="Gareth Stanley (ESO)" w:date="2023-08-30T09:51:00Z">
        <w:r w:rsidR="006F272F">
          <w:t>A</w:t>
        </w:r>
        <w:r w:rsidR="00B81680">
          <w:t>2</w:t>
        </w:r>
      </w:ins>
      <w:ins w:id="817" w:author="Gareth Stanley (ESO)" w:date="2023-08-19T22:16:00Z">
        <w:r w:rsidR="0052417E">
          <w:t>.</w:t>
        </w:r>
      </w:ins>
    </w:p>
    <w:p w14:paraId="172C74EF" w14:textId="77777777" w:rsidR="00442386" w:rsidRPr="00442386" w:rsidRDefault="00442386" w:rsidP="00442386">
      <w:pPr>
        <w:pStyle w:val="Schedule1"/>
        <w:outlineLvl w:val="9"/>
        <w:rPr>
          <w:ins w:id="818" w:author="Gareth Stanley (ESO)" w:date="2023-07-06T12:54:00Z"/>
        </w:rPr>
      </w:pPr>
      <w:ins w:id="819" w:author="Gareth Stanley (ESO)" w:date="2023-07-06T12:54:00Z">
        <w:r w:rsidRPr="00442386">
          <w:rPr>
            <w:b/>
          </w:rPr>
          <w:t>5.</w:t>
        </w:r>
        <w:r w:rsidRPr="00442386">
          <w:tab/>
        </w:r>
        <w:r w:rsidRPr="00442386">
          <w:rPr>
            <w:b/>
          </w:rPr>
          <w:t>COMMUNICATIONS PLANT</w:t>
        </w:r>
      </w:ins>
    </w:p>
    <w:p w14:paraId="1F8EA41B" w14:textId="24568EA8" w:rsidR="00442386" w:rsidRPr="00442386" w:rsidRDefault="00597B5E" w:rsidP="00670605">
      <w:pPr>
        <w:pStyle w:val="Schedule1"/>
        <w:ind w:left="1440" w:hanging="1440"/>
        <w:rPr>
          <w:ins w:id="820" w:author="Gareth Stanley (ESO)" w:date="2023-07-06T12:54:00Z"/>
        </w:rPr>
      </w:pPr>
      <w:ins w:id="821" w:author="Gareth Stanley (ESO)" w:date="2023-11-02T15:08:00Z">
        <w:r>
          <w:tab/>
        </w:r>
      </w:ins>
      <w:ins w:id="822" w:author="Gareth Stanley (ESO)" w:date="2023-07-06T12:54:00Z">
        <w:r w:rsidR="00442386" w:rsidRPr="00442386">
          <w:t>5.1</w:t>
        </w:r>
        <w:r w:rsidR="00442386" w:rsidRPr="00442386">
          <w:tab/>
          <w:t>The Company</w:t>
        </w:r>
      </w:ins>
      <w:ins w:id="823" w:author="Gareth Stanley (ESO)" w:date="2023-09-26T14:58:00Z">
        <w:r w:rsidR="0099354A">
          <w:t xml:space="preserve">, CATO </w:t>
        </w:r>
      </w:ins>
      <w:ins w:id="824" w:author="Gareth Stanley (ESO)" w:date="2023-07-06T12:54:00Z">
        <w:r w:rsidR="00442386" w:rsidRPr="00442386">
          <w:t xml:space="preserve">and  </w:t>
        </w:r>
      </w:ins>
      <w:ins w:id="825" w:author="Gareth Stanley (ESO)" w:date="2023-08-03T11:23:00Z">
        <w:r w:rsidR="00F967CA">
          <w:t>PTO</w:t>
        </w:r>
      </w:ins>
      <w:ins w:id="826" w:author="Gareth Stanley (ESO)" w:date="2023-07-06T12:54:00Z">
        <w:r w:rsidR="00442386" w:rsidRPr="00442386">
          <w:t xml:space="preserve"> involved in the CATO Connection Project shall agree the Communications Plant to be provided and installed by the </w:t>
        </w:r>
      </w:ins>
      <w:ins w:id="827" w:author="Gareth Stanley (ESO)" w:date="2023-08-03T11:23:00Z">
        <w:r w:rsidR="003110D3">
          <w:t>P</w:t>
        </w:r>
      </w:ins>
      <w:ins w:id="828" w:author="Gareth Stanley (ESO)" w:date="2023-07-06T12:54:00Z">
        <w:r w:rsidR="00442386" w:rsidRPr="00442386">
          <w:t xml:space="preserve">TO and this may include, without limitation, Communications Plant to facilitate communications between the </w:t>
        </w:r>
      </w:ins>
      <w:ins w:id="829" w:author="Gareth Stanley (ESO)" w:date="2023-08-03T11:09:00Z">
        <w:r w:rsidR="00DB674C">
          <w:t>Lea</w:t>
        </w:r>
      </w:ins>
      <w:ins w:id="830" w:author="Gareth Stanley (ESO)" w:date="2023-08-19T22:17:00Z">
        <w:r w:rsidR="004D4143">
          <w:t>d</w:t>
        </w:r>
      </w:ins>
      <w:ins w:id="831" w:author="Gareth Stanley (ESO)" w:date="2023-07-06T12:54:00Z">
        <w:r w:rsidR="00442386" w:rsidRPr="00442386">
          <w:t xml:space="preserve"> </w:t>
        </w:r>
      </w:ins>
      <w:ins w:id="832" w:author="Alex Aristodemou" w:date="2023-07-25T15:24:00Z">
        <w:r w:rsidR="0074338C">
          <w:t>P</w:t>
        </w:r>
      </w:ins>
      <w:ins w:id="833" w:author="Gareth Stanley (ESO)" w:date="2023-07-06T12:54:00Z">
        <w:r w:rsidR="00442386" w:rsidRPr="00442386">
          <w:t xml:space="preserve">arties and The Company. Any failure to agree may be </w:t>
        </w:r>
      </w:ins>
      <w:ins w:id="834" w:author="Alex Aristodemou" w:date="2023-08-15T12:49:00Z">
        <w:r w:rsidR="00D57CC8">
          <w:t>treated as a point of contention</w:t>
        </w:r>
        <w:r w:rsidR="00B21377">
          <w:t xml:space="preserve"> within the work of the </w:t>
        </w:r>
        <w:r w:rsidR="00CD1522">
          <w:t xml:space="preserve">CATO-TO Connection Sub-Group </w:t>
        </w:r>
      </w:ins>
      <w:ins w:id="835" w:author="Alex Aristodemou" w:date="2023-08-15T12:50:00Z">
        <w:r w:rsidR="002D2828">
          <w:t xml:space="preserve">and may be treated </w:t>
        </w:r>
      </w:ins>
      <w:ins w:id="836" w:author="Gareth Stanley (ESO)" w:date="2023-07-06T12:54:00Z">
        <w:r w:rsidR="00442386" w:rsidRPr="00442386">
          <w:t>as a Dispute and follow the Disputes process described in STCP 18-5</w:t>
        </w:r>
      </w:ins>
      <w:ins w:id="837" w:author="Gareth Stanley (ESO)" w:date="2023-08-01T15:23:00Z">
        <w:r w:rsidR="004026F7">
          <w:t xml:space="preserve"> (paragraph 3.2.16)</w:t>
        </w:r>
      </w:ins>
      <w:ins w:id="838" w:author="Gareth Stanley (ESO)" w:date="2023-07-06T12:54:00Z">
        <w:r w:rsidR="00442386" w:rsidRPr="00442386">
          <w:t>.</w:t>
        </w:r>
      </w:ins>
    </w:p>
    <w:p w14:paraId="3E3A6AE3" w14:textId="423A736E" w:rsidR="00442386" w:rsidRPr="00442386" w:rsidRDefault="00442386" w:rsidP="00442386">
      <w:pPr>
        <w:pStyle w:val="Schedule1"/>
        <w:outlineLvl w:val="9"/>
        <w:rPr>
          <w:ins w:id="839" w:author="Gareth Stanley (ESO)" w:date="2023-07-06T12:54:00Z"/>
          <w:b/>
        </w:rPr>
      </w:pPr>
      <w:ins w:id="840" w:author="Gareth Stanley (ESO)" w:date="2023-07-06T12:54:00Z">
        <w:r w:rsidRPr="00442386">
          <w:rPr>
            <w:b/>
          </w:rPr>
          <w:t>6.</w:t>
        </w:r>
        <w:r w:rsidRPr="00442386">
          <w:rPr>
            <w:b/>
          </w:rPr>
          <w:tab/>
        </w:r>
      </w:ins>
      <w:ins w:id="841" w:author="Gareth Stanley (ESO)" w:date="2023-08-08T09:55:00Z">
        <w:r w:rsidR="000445C4">
          <w:rPr>
            <w:b/>
          </w:rPr>
          <w:t xml:space="preserve">CATO </w:t>
        </w:r>
      </w:ins>
      <w:ins w:id="842" w:author="Gareth Stanley (ESO)" w:date="2023-07-06T12:54:00Z">
        <w:r w:rsidRPr="00442386">
          <w:rPr>
            <w:b/>
          </w:rPr>
          <w:t xml:space="preserve">TRANSMISSION INTERFACE SITE RULES </w:t>
        </w:r>
      </w:ins>
    </w:p>
    <w:p w14:paraId="62236074" w14:textId="7152143B" w:rsidR="00442386" w:rsidRPr="00442386" w:rsidRDefault="00442386" w:rsidP="00442386">
      <w:pPr>
        <w:pStyle w:val="Schedule1"/>
        <w:outlineLvl w:val="9"/>
        <w:rPr>
          <w:ins w:id="843" w:author="Gareth Stanley (ESO)" w:date="2023-07-06T12:54:00Z"/>
        </w:rPr>
      </w:pPr>
      <w:ins w:id="844" w:author="Gareth Stanley (ESO)" w:date="2023-07-06T12:54:00Z">
        <w:r w:rsidRPr="00442386">
          <w:t>6.1</w:t>
        </w:r>
        <w:r w:rsidRPr="00442386">
          <w:tab/>
          <w:t xml:space="preserve">Prior to the </w:t>
        </w:r>
      </w:ins>
      <w:ins w:id="845" w:author="Gareth Stanley (ESO)" w:date="2023-08-04T11:54:00Z">
        <w:r w:rsidR="00EF610E">
          <w:t>E</w:t>
        </w:r>
      </w:ins>
      <w:ins w:id="846" w:author="Gareth Stanley (ESO)" w:date="2023-08-30T09:53:00Z">
        <w:r w:rsidR="00494721">
          <w:t xml:space="preserve">nergisation </w:t>
        </w:r>
        <w:r w:rsidR="007C5696">
          <w:t>Opera</w:t>
        </w:r>
      </w:ins>
      <w:ins w:id="847" w:author="Gareth Stanley (ESO)" w:date="2023-08-30T09:54:00Z">
        <w:r w:rsidR="007C5696">
          <w:t>tion Notification</w:t>
        </w:r>
      </w:ins>
      <w:ins w:id="848" w:author="Gareth Stanley (ESO)" w:date="2023-08-04T11:54:00Z">
        <w:r w:rsidR="00EF610E">
          <w:t xml:space="preserve"> (</w:t>
        </w:r>
      </w:ins>
      <w:ins w:id="849" w:author="Gareth Stanley (ESO)" w:date="2023-08-09T09:00:00Z">
        <w:r w:rsidR="004423A3">
          <w:t xml:space="preserve">see </w:t>
        </w:r>
      </w:ins>
      <w:ins w:id="850" w:author="Gareth Stanley (ESO)" w:date="2023-08-04T11:54:00Z">
        <w:r w:rsidR="00EF610E">
          <w:t>STCP 19-7)</w:t>
        </w:r>
      </w:ins>
      <w:ins w:id="851" w:author="Antony Johnson (ESO)" w:date="2023-08-02T17:56:00Z">
        <w:r w:rsidR="00803934">
          <w:t>,</w:t>
        </w:r>
      </w:ins>
      <w:ins w:id="852" w:author="Gareth Stanley (ESO)" w:date="2023-07-06T12:54:00Z">
        <w:r w:rsidRPr="00442386">
          <w:t xml:space="preserve"> the following shall be submitted by each </w:t>
        </w:r>
      </w:ins>
      <w:ins w:id="853" w:author="Gareth Stanley (ESO)" w:date="2023-08-19T22:19:00Z">
        <w:r w:rsidR="00771F46">
          <w:t>Lead Party</w:t>
        </w:r>
      </w:ins>
      <w:ins w:id="854" w:author="Gareth Stanley (ESO)" w:date="2023-07-06T12:54:00Z">
        <w:r w:rsidRPr="00442386">
          <w:t xml:space="preserve"> directly to the other relevant </w:t>
        </w:r>
      </w:ins>
      <w:ins w:id="855" w:author="Gareth Stanley (ESO)" w:date="2023-09-14T15:10:00Z">
        <w:r w:rsidR="00100851">
          <w:t xml:space="preserve">CATO </w:t>
        </w:r>
      </w:ins>
      <w:ins w:id="856" w:author="Gareth Stanley (ESO)" w:date="2023-10-31T13:20:00Z">
        <w:r w:rsidR="003E130A">
          <w:t>T</w:t>
        </w:r>
      </w:ins>
      <w:ins w:id="857" w:author="Gareth Stanley (ESO)" w:date="2023-07-06T12:54:00Z">
        <w:r w:rsidRPr="00442386">
          <w:t xml:space="preserve">ransmission </w:t>
        </w:r>
      </w:ins>
      <w:ins w:id="858" w:author="Gareth Stanley (ESO)" w:date="2023-10-31T13:20:00Z">
        <w:r w:rsidR="003E130A">
          <w:t>I</w:t>
        </w:r>
      </w:ins>
      <w:ins w:id="859" w:author="Gareth Stanley (ESO)" w:date="2023-07-06T12:54:00Z">
        <w:r w:rsidRPr="00442386">
          <w:t xml:space="preserve">nterface </w:t>
        </w:r>
      </w:ins>
      <w:ins w:id="860" w:author="Gareth Stanley (ESO)" w:date="2023-10-31T13:20:00Z">
        <w:r w:rsidR="003E130A">
          <w:t>S</w:t>
        </w:r>
      </w:ins>
      <w:ins w:id="861" w:author="Gareth Stanley (ESO)" w:date="2023-07-06T12:54:00Z">
        <w:r w:rsidRPr="00442386">
          <w:t xml:space="preserve">ite </w:t>
        </w:r>
      </w:ins>
      <w:ins w:id="862" w:author="Gareth Stanley (ESO)" w:date="2023-09-14T15:10:00Z">
        <w:r w:rsidR="00EB5D44">
          <w:t>p</w:t>
        </w:r>
      </w:ins>
      <w:ins w:id="863" w:author="Gareth Stanley (ESO)" w:date="2023-07-06T12:54:00Z">
        <w:r w:rsidRPr="00442386">
          <w:t xml:space="preserve">arty or </w:t>
        </w:r>
      </w:ins>
      <w:ins w:id="864" w:author="Gareth Stanley (ESO)" w:date="2023-09-14T15:11:00Z">
        <w:r w:rsidR="00EB5D44">
          <w:t>p</w:t>
        </w:r>
      </w:ins>
      <w:ins w:id="865" w:author="Gareth Stanley (ESO)" w:date="2023-07-06T12:54:00Z">
        <w:r w:rsidRPr="00442386">
          <w:t xml:space="preserve">arties and to The Company: </w:t>
        </w:r>
      </w:ins>
    </w:p>
    <w:p w14:paraId="023821C1" w14:textId="7501C442" w:rsidR="00442386" w:rsidRPr="00442386" w:rsidRDefault="00442386" w:rsidP="00442386">
      <w:pPr>
        <w:pStyle w:val="Schedule1"/>
        <w:outlineLvl w:val="9"/>
        <w:rPr>
          <w:ins w:id="866" w:author="Gareth Stanley (ESO)" w:date="2023-07-06T12:54:00Z"/>
        </w:rPr>
      </w:pPr>
      <w:ins w:id="867" w:author="Gareth Stanley (ESO)" w:date="2023-07-06T12:54:00Z">
        <w:r w:rsidRPr="00442386">
          <w:t>6.1.1</w:t>
        </w:r>
        <w:r w:rsidRPr="00442386">
          <w:tab/>
        </w:r>
      </w:ins>
      <w:ins w:id="868" w:author="Gareth Stanley (ESO)" w:date="2023-08-03T11:25:00Z">
        <w:r w:rsidR="001C0F77">
          <w:t>A</w:t>
        </w:r>
      </w:ins>
      <w:ins w:id="869" w:author="Gareth Stanley (ESO)" w:date="2023-07-06T12:54:00Z">
        <w:r w:rsidRPr="00442386">
          <w:t xml:space="preserve"> copy of the </w:t>
        </w:r>
      </w:ins>
      <w:ins w:id="870" w:author="Gareth Stanley (ESO)" w:date="2023-08-19T22:19:00Z">
        <w:r w:rsidR="00771F46">
          <w:t>Lead</w:t>
        </w:r>
      </w:ins>
      <w:ins w:id="871" w:author="Gareth Stanley (ESO)" w:date="2023-07-06T12:54:00Z">
        <w:r w:rsidRPr="00442386">
          <w:t xml:space="preserve"> Party’s Safety Rules applicable at the relevant</w:t>
        </w:r>
      </w:ins>
      <w:ins w:id="872" w:author="Gareth Stanley (ESO)" w:date="2023-08-19T22:19:00Z">
        <w:r w:rsidR="00771F46">
          <w:t xml:space="preserve"> CATO</w:t>
        </w:r>
      </w:ins>
      <w:ins w:id="873" w:author="Gareth Stanley (ESO)" w:date="2023-07-06T12:54:00Z">
        <w:r w:rsidRPr="00442386">
          <w:t xml:space="preserve"> Transmission Interface Site;</w:t>
        </w:r>
      </w:ins>
    </w:p>
    <w:p w14:paraId="3E7393E6" w14:textId="0ADA2B3E" w:rsidR="00442386" w:rsidRPr="00442386" w:rsidRDefault="00442386" w:rsidP="00442386">
      <w:pPr>
        <w:pStyle w:val="Schedule1"/>
        <w:outlineLvl w:val="9"/>
        <w:rPr>
          <w:ins w:id="874" w:author="Gareth Stanley (ESO)" w:date="2023-07-06T12:54:00Z"/>
        </w:rPr>
      </w:pPr>
      <w:ins w:id="875" w:author="Gareth Stanley (ESO)" w:date="2023-07-06T12:54:00Z">
        <w:r w:rsidRPr="00442386">
          <w:lastRenderedPageBreak/>
          <w:t>6.1.2</w:t>
        </w:r>
        <w:r w:rsidRPr="00442386">
          <w:tab/>
        </w:r>
      </w:ins>
      <w:ins w:id="876" w:author="Gareth Stanley (ESO)" w:date="2023-09-26T11:58:00Z">
        <w:r w:rsidR="00122FC3">
          <w:t>N</w:t>
        </w:r>
      </w:ins>
      <w:ins w:id="877" w:author="Gareth Stanley (ESO)" w:date="2023-07-06T12:54:00Z">
        <w:r w:rsidRPr="00442386">
          <w:t>otice in writing of its Safety Coordinators, which notice shall be updated and resubmitted by the</w:t>
        </w:r>
      </w:ins>
      <w:ins w:id="878" w:author="Gareth Stanley (ESO)" w:date="2023-08-09T09:00:00Z">
        <w:r w:rsidR="0034686E">
          <w:t xml:space="preserve"> </w:t>
        </w:r>
      </w:ins>
      <w:ins w:id="879" w:author="Gareth Stanley (ESO)" w:date="2023-08-19T22:19:00Z">
        <w:r w:rsidR="00771F46">
          <w:t>Lead</w:t>
        </w:r>
      </w:ins>
      <w:ins w:id="880" w:author="Gareth Stanley (ESO)" w:date="2023-07-06T12:54:00Z">
        <w:r w:rsidRPr="00442386">
          <w:t xml:space="preserve"> Party whenever there is a change to the identity of its Safety Coordinators or to the </w:t>
        </w:r>
      </w:ins>
      <w:ins w:id="881" w:author="Gareth Stanley (ESO)" w:date="2023-08-19T22:19:00Z">
        <w:r w:rsidR="00887636">
          <w:t xml:space="preserve">CATO </w:t>
        </w:r>
      </w:ins>
      <w:ins w:id="882" w:author="Gareth Stanley (ESO)" w:date="2023-07-06T12:54:00Z">
        <w:r w:rsidRPr="00442386">
          <w:t xml:space="preserve">Transmission Interface Site; </w:t>
        </w:r>
      </w:ins>
    </w:p>
    <w:p w14:paraId="72FDAD87" w14:textId="55EA27BF" w:rsidR="00442386" w:rsidRPr="00442386" w:rsidRDefault="00442386" w:rsidP="00442386">
      <w:pPr>
        <w:pStyle w:val="Schedule1"/>
        <w:outlineLvl w:val="9"/>
        <w:rPr>
          <w:ins w:id="883" w:author="Gareth Stanley (ESO)" w:date="2023-07-06T12:54:00Z"/>
        </w:rPr>
      </w:pPr>
      <w:ins w:id="884" w:author="Gareth Stanley (ESO)" w:date="2023-07-06T12:54:00Z">
        <w:r w:rsidRPr="00442386">
          <w:t>6.1.3</w:t>
        </w:r>
        <w:r w:rsidRPr="00442386">
          <w:tab/>
        </w:r>
      </w:ins>
      <w:ins w:id="885" w:author="Gareth Stanley (ESO)" w:date="2023-08-19T22:19:00Z">
        <w:r w:rsidR="00887636">
          <w:t>W</w:t>
        </w:r>
      </w:ins>
      <w:ins w:id="886" w:author="Gareth Stanley (ESO)" w:date="2023-07-06T12:54:00Z">
        <w:r w:rsidRPr="00442386">
          <w:t xml:space="preserve">ritten confirmation that the Safety Coordinators acting on behalf of the </w:t>
        </w:r>
      </w:ins>
      <w:ins w:id="887" w:author="Gareth Stanley (ESO)" w:date="2023-08-19T22:20:00Z">
        <w:r w:rsidR="00887636">
          <w:t>Lead</w:t>
        </w:r>
      </w:ins>
      <w:ins w:id="888" w:author="Gareth Stanley (ESO)" w:date="2023-07-06T12:54:00Z">
        <w:r w:rsidRPr="00442386">
          <w:t xml:space="preserve"> Part</w:t>
        </w:r>
      </w:ins>
      <w:ins w:id="889" w:author="Gareth Stanley (ESO)" w:date="2023-08-19T22:20:00Z">
        <w:r w:rsidR="00864166">
          <w:t>ies</w:t>
        </w:r>
      </w:ins>
      <w:ins w:id="890" w:author="Gareth Stanley (ESO)" w:date="2023-07-06T12:54:00Z">
        <w:r w:rsidRPr="00442386">
          <w:t xml:space="preserve"> are authorised and competent pursuant to the requirements of the relevant appendix of OC8; and</w:t>
        </w:r>
      </w:ins>
    </w:p>
    <w:p w14:paraId="08F7161F" w14:textId="1FAC80CB" w:rsidR="00442386" w:rsidRDefault="00442386" w:rsidP="00442386">
      <w:pPr>
        <w:pStyle w:val="Schedule1"/>
        <w:outlineLvl w:val="9"/>
        <w:rPr>
          <w:ins w:id="891" w:author="Gareth Stanley (ESO)" w:date="2023-08-09T09:01:00Z"/>
        </w:rPr>
      </w:pPr>
      <w:ins w:id="892" w:author="Gareth Stanley (ESO)" w:date="2023-07-06T12:54:00Z">
        <w:r w:rsidRPr="00442386">
          <w:t>6.1.4</w:t>
        </w:r>
        <w:r w:rsidRPr="00442386">
          <w:tab/>
        </w:r>
      </w:ins>
      <w:ins w:id="893" w:author="Alex Aristodemou" w:date="2023-11-24T12:46:00Z">
        <w:r w:rsidR="008D2D16">
          <w:t>W</w:t>
        </w:r>
      </w:ins>
      <w:ins w:id="894" w:author="Gareth Stanley (ESO)" w:date="2023-07-06T12:54:00Z">
        <w:r w:rsidRPr="00442386">
          <w:t xml:space="preserve">ritten notice of a list of the managers who have been duly authorised to sign Site Responsibility Schedules on behalf of the </w:t>
        </w:r>
      </w:ins>
      <w:ins w:id="895" w:author="Gareth Stanley (ESO)" w:date="2023-08-19T22:20:00Z">
        <w:r w:rsidR="00864166">
          <w:t xml:space="preserve">Lead </w:t>
        </w:r>
      </w:ins>
      <w:ins w:id="896" w:author="Gareth Stanley (ESO)" w:date="2023-08-19T22:21:00Z">
        <w:r w:rsidR="00864166">
          <w:t>Parties</w:t>
        </w:r>
      </w:ins>
      <w:ins w:id="897" w:author="Gareth Stanley (ESO)" w:date="2023-07-06T12:54:00Z">
        <w:r w:rsidRPr="00442386">
          <w:t>.</w:t>
        </w:r>
      </w:ins>
    </w:p>
    <w:p w14:paraId="1D31BC05" w14:textId="77777777" w:rsidR="00016A7C" w:rsidRPr="00442386" w:rsidRDefault="00016A7C" w:rsidP="00442386">
      <w:pPr>
        <w:pStyle w:val="Schedule1"/>
        <w:outlineLvl w:val="9"/>
        <w:rPr>
          <w:ins w:id="898" w:author="Gareth Stanley (ESO)" w:date="2023-07-06T12:54:00Z"/>
        </w:rPr>
      </w:pPr>
    </w:p>
    <w:p w14:paraId="0A186354" w14:textId="77777777" w:rsidR="00442386" w:rsidRPr="00442386" w:rsidRDefault="00442386" w:rsidP="00442386">
      <w:pPr>
        <w:pStyle w:val="Schedule1"/>
        <w:outlineLvl w:val="9"/>
        <w:rPr>
          <w:ins w:id="899" w:author="Gareth Stanley (ESO)" w:date="2023-07-06T12:54:00Z"/>
          <w:b/>
        </w:rPr>
      </w:pPr>
      <w:ins w:id="900" w:author="Gareth Stanley (ESO)" w:date="2023-07-06T12:54:00Z">
        <w:r w:rsidRPr="00442386">
          <w:rPr>
            <w:b/>
          </w:rPr>
          <w:t>7.</w:t>
        </w:r>
        <w:r w:rsidRPr="00442386">
          <w:rPr>
            <w:b/>
          </w:rPr>
          <w:tab/>
          <w:t>SITE SPECIFICATIONS</w:t>
        </w:r>
      </w:ins>
    </w:p>
    <w:p w14:paraId="64A74C9A" w14:textId="79480F61" w:rsidR="00442386" w:rsidRPr="00442386" w:rsidRDefault="00442386" w:rsidP="00442386">
      <w:pPr>
        <w:pStyle w:val="Schedule1"/>
        <w:outlineLvl w:val="9"/>
        <w:rPr>
          <w:ins w:id="901" w:author="Gareth Stanley (ESO)" w:date="2023-07-06T12:54:00Z"/>
        </w:rPr>
      </w:pPr>
      <w:ins w:id="902" w:author="Gareth Stanley (ESO)" w:date="2023-07-06T12:54:00Z">
        <w:r w:rsidRPr="00442386">
          <w:t xml:space="preserve">7.1 </w:t>
        </w:r>
        <w:r w:rsidRPr="00442386">
          <w:tab/>
          <w:t xml:space="preserve">Prior to the </w:t>
        </w:r>
      </w:ins>
      <w:ins w:id="903" w:author="Antony Johnson (ESO)" w:date="2023-08-02T17:57:00Z">
        <w:r w:rsidR="00D35F7E">
          <w:t xml:space="preserve">issue of </w:t>
        </w:r>
      </w:ins>
      <w:proofErr w:type="spellStart"/>
      <w:ins w:id="904" w:author="Gareth Stanley (ESO)" w:date="2023-07-06T12:54:00Z">
        <w:r w:rsidRPr="00442386">
          <w:t>of</w:t>
        </w:r>
        <w:proofErr w:type="spellEnd"/>
        <w:r w:rsidRPr="00442386">
          <w:t xml:space="preserve"> an </w:t>
        </w:r>
      </w:ins>
      <w:ins w:id="905" w:author="Gareth Stanley (ESO)" w:date="2023-07-31T10:27:00Z">
        <w:r w:rsidR="00652D27">
          <w:t>Energi</w:t>
        </w:r>
      </w:ins>
      <w:ins w:id="906" w:author="Gareth Stanley (ESO)" w:date="2023-07-31T10:28:00Z">
        <w:r w:rsidR="00652D27">
          <w:t xml:space="preserve">sation Operation </w:t>
        </w:r>
        <w:proofErr w:type="spellStart"/>
        <w:r w:rsidR="00652D27">
          <w:t>Notfic</w:t>
        </w:r>
      </w:ins>
      <w:ins w:id="907" w:author="Gareth Stanley (ESO)" w:date="2023-08-30T09:53:00Z">
        <w:r w:rsidR="00494721">
          <w:t>a</w:t>
        </w:r>
      </w:ins>
      <w:ins w:id="908" w:author="Gareth Stanley (ESO)" w:date="2023-07-31T10:28:00Z">
        <w:r w:rsidR="00652D27">
          <w:t>tion</w:t>
        </w:r>
        <w:proofErr w:type="spellEnd"/>
        <w:r w:rsidR="00652D27">
          <w:t xml:space="preserve"> o</w:t>
        </w:r>
      </w:ins>
      <w:ins w:id="909" w:author="Gareth Stanley (ESO)" w:date="2023-07-06T12:54:00Z">
        <w:r w:rsidRPr="00442386">
          <w:t>r a</w:t>
        </w:r>
      </w:ins>
      <w:ins w:id="910" w:author="Gareth Stanley (ESO)" w:date="2023-10-31T13:21:00Z">
        <w:r w:rsidR="000C327C">
          <w:t xml:space="preserve"> Permission to Load </w:t>
        </w:r>
      </w:ins>
      <w:ins w:id="911" w:author="Gareth Stanley (ESO)" w:date="2023-07-06T12:54:00Z">
        <w:r w:rsidRPr="00442386">
          <w:t xml:space="preserve">from </w:t>
        </w:r>
      </w:ins>
      <w:ins w:id="912" w:author="Antony Johnson (ESO)" w:date="2023-08-02T17:58:00Z">
        <w:r w:rsidR="00D35F7E">
          <w:t>The Company and</w:t>
        </w:r>
      </w:ins>
      <w:ins w:id="913" w:author="Gareth Stanley (ESO)" w:date="2023-07-06T12:54:00Z">
        <w:r w:rsidRPr="00442386">
          <w:t xml:space="preserve"> the </w:t>
        </w:r>
      </w:ins>
      <w:ins w:id="914" w:author="Gareth Stanley (ESO)" w:date="2023-08-30T09:54:00Z">
        <w:r w:rsidR="004F4700">
          <w:t>PTO</w:t>
        </w:r>
      </w:ins>
      <w:ins w:id="915" w:author="Gareth Stanley (ESO)" w:date="2023-07-06T12:54:00Z">
        <w:r w:rsidRPr="00442386">
          <w:t xml:space="preserve"> shall provide to The Company a new or revised </w:t>
        </w:r>
      </w:ins>
      <w:ins w:id="916" w:author="Gareth Stanley (ESO)" w:date="2023-08-29T17:10:00Z">
        <w:r w:rsidR="001A4C15">
          <w:t>C</w:t>
        </w:r>
      </w:ins>
      <w:ins w:id="917" w:author="Gareth Stanley (ESO)" w:date="2023-09-14T15:11:00Z">
        <w:r w:rsidR="0025236C">
          <w:t>TISS</w:t>
        </w:r>
      </w:ins>
      <w:ins w:id="918" w:author="Gareth Stanley (ESO)" w:date="2023-07-06T12:54:00Z">
        <w:r w:rsidRPr="00442386">
          <w:t xml:space="preserve"> as described in Section D, Part One, sub-paragraph 2.</w:t>
        </w:r>
      </w:ins>
      <w:ins w:id="919" w:author="Gareth Stanley (ESO)" w:date="2023-08-01T11:53:00Z">
        <w:r w:rsidR="00702539">
          <w:t>7</w:t>
        </w:r>
      </w:ins>
      <w:ins w:id="920" w:author="Gareth Stanley (ESO)" w:date="2023-07-06T12:54:00Z">
        <w:r w:rsidRPr="00442386">
          <w:t xml:space="preserve"> that reflects the information contained in the </w:t>
        </w:r>
      </w:ins>
      <w:ins w:id="921" w:author="Gareth Stanley (ESO)" w:date="2023-08-08T22:19:00Z">
        <w:r w:rsidR="006C758B">
          <w:t>CATO Connection Schedule</w:t>
        </w:r>
      </w:ins>
      <w:ins w:id="922" w:author="Antony Johnson (ESO)" w:date="2023-08-02T17:58:00Z">
        <w:r w:rsidR="00AB7C56">
          <w:t>.</w:t>
        </w:r>
      </w:ins>
    </w:p>
    <w:p w14:paraId="0132ADE7" w14:textId="77777777" w:rsidR="00442386" w:rsidRPr="00442386" w:rsidRDefault="00442386" w:rsidP="00442386">
      <w:pPr>
        <w:pStyle w:val="Schedule1"/>
        <w:outlineLvl w:val="9"/>
        <w:rPr>
          <w:ins w:id="923" w:author="Gareth Stanley (ESO)" w:date="2023-07-06T12:54:00Z"/>
        </w:rPr>
      </w:pPr>
    </w:p>
    <w:p w14:paraId="1046375C" w14:textId="2D80D4A3" w:rsidR="00442386" w:rsidRPr="00442386" w:rsidRDefault="00442386" w:rsidP="00442386">
      <w:pPr>
        <w:pStyle w:val="Schedule1"/>
        <w:outlineLvl w:val="9"/>
        <w:rPr>
          <w:ins w:id="924" w:author="Gareth Stanley (ESO)" w:date="2023-07-06T12:54:00Z"/>
          <w:b/>
        </w:rPr>
      </w:pPr>
      <w:ins w:id="925" w:author="Gareth Stanley (ESO)" w:date="2023-07-06T12:54:00Z">
        <w:r w:rsidRPr="00442386">
          <w:rPr>
            <w:b/>
          </w:rPr>
          <w:t>8.</w:t>
        </w:r>
        <w:r w:rsidRPr="00442386">
          <w:rPr>
            <w:b/>
          </w:rPr>
          <w:tab/>
          <w:t>SITE RESPONSIBILITY SCHEDULES</w:t>
        </w:r>
      </w:ins>
      <w:ins w:id="926" w:author="Antony Johnson (ESO)" w:date="2023-08-02T18:05:00Z">
        <w:r w:rsidR="00770480">
          <w:rPr>
            <w:b/>
          </w:rPr>
          <w:t xml:space="preserve"> IN RESPECT OF CATO</w:t>
        </w:r>
      </w:ins>
      <w:ins w:id="927" w:author="Gareth Stanley (ESO)" w:date="2023-08-19T22:22:00Z">
        <w:r w:rsidR="00B804C2">
          <w:rPr>
            <w:b/>
          </w:rPr>
          <w:t xml:space="preserve"> TRANSMISSION INTERFACE SITE</w:t>
        </w:r>
      </w:ins>
      <w:ins w:id="928" w:author="Antony Johnson (ESO)" w:date="2023-08-02T18:05:00Z">
        <w:r w:rsidR="00770480">
          <w:rPr>
            <w:b/>
          </w:rPr>
          <w:t xml:space="preserve"> ASSETS</w:t>
        </w:r>
      </w:ins>
    </w:p>
    <w:p w14:paraId="70C67FFD" w14:textId="77777777" w:rsidR="00442386" w:rsidRPr="00442386" w:rsidRDefault="00442386" w:rsidP="00442386">
      <w:pPr>
        <w:pStyle w:val="Schedule1"/>
        <w:outlineLvl w:val="9"/>
        <w:rPr>
          <w:ins w:id="929" w:author="Gareth Stanley (ESO)" w:date="2023-07-06T12:54:00Z"/>
        </w:rPr>
      </w:pPr>
      <w:ins w:id="930" w:author="Gareth Stanley (ESO)" w:date="2023-07-06T12:54:00Z">
        <w:r w:rsidRPr="00442386">
          <w:t>8.1</w:t>
        </w:r>
        <w:r w:rsidRPr="00442386">
          <w:tab/>
          <w:t>In order to inform site operational staff of agreed responsibilities for Plant and/or Apparatus at an operational interface:</w:t>
        </w:r>
      </w:ins>
    </w:p>
    <w:p w14:paraId="0A2901C4" w14:textId="7BA1955A" w:rsidR="00442386" w:rsidRPr="00442386" w:rsidRDefault="00442386" w:rsidP="00442386">
      <w:pPr>
        <w:pStyle w:val="Schedule1"/>
        <w:outlineLvl w:val="9"/>
        <w:rPr>
          <w:ins w:id="931" w:author="Gareth Stanley (ESO)" w:date="2023-07-06T12:54:00Z"/>
        </w:rPr>
      </w:pPr>
      <w:ins w:id="932" w:author="Gareth Stanley (ESO)" w:date="2023-07-06T12:54:00Z">
        <w:r w:rsidRPr="00442386">
          <w:t>8.1.1</w:t>
        </w:r>
        <w:r w:rsidRPr="00442386">
          <w:tab/>
        </w:r>
      </w:ins>
      <w:ins w:id="933" w:author="Antony Johnson (ESO)" w:date="2023-08-02T18:07:00Z">
        <w:r w:rsidR="004C5B8D">
          <w:t>At</w:t>
        </w:r>
        <w:r w:rsidRPr="00442386">
          <w:t xml:space="preserve"> </w:t>
        </w:r>
      </w:ins>
      <w:ins w:id="934" w:author="Gareth Stanley (ESO)" w:date="2023-07-06T12:54:00Z">
        <w:r w:rsidRPr="00442386">
          <w:t xml:space="preserve">a CATO </w:t>
        </w:r>
      </w:ins>
      <w:ins w:id="935" w:author="Alex Aristodemou" w:date="2023-07-25T15:41:00Z">
        <w:r w:rsidR="009A074F">
          <w:t>T</w:t>
        </w:r>
      </w:ins>
      <w:ins w:id="936" w:author="Gareth Stanley (ESO)" w:date="2023-07-06T12:54:00Z">
        <w:r w:rsidRPr="00442386">
          <w:t xml:space="preserve">ransmission </w:t>
        </w:r>
      </w:ins>
      <w:ins w:id="937" w:author="Alex Aristodemou" w:date="2023-07-25T15:41:00Z">
        <w:r w:rsidR="009A074F">
          <w:t>I</w:t>
        </w:r>
      </w:ins>
      <w:ins w:id="938" w:author="Gareth Stanley (ESO)" w:date="2023-07-06T12:54:00Z">
        <w:r w:rsidRPr="00442386">
          <w:t xml:space="preserve">nterface </w:t>
        </w:r>
      </w:ins>
      <w:ins w:id="939" w:author="Alex Aristodemou" w:date="2023-07-25T15:41:00Z">
        <w:r w:rsidR="009A074F">
          <w:t>S</w:t>
        </w:r>
      </w:ins>
      <w:ins w:id="940" w:author="Gareth Stanley (ESO)" w:date="2023-07-06T12:54:00Z">
        <w:r w:rsidRPr="00442386">
          <w:t>ite</w:t>
        </w:r>
      </w:ins>
      <w:ins w:id="941" w:author="Antony Johnson (ESO)" w:date="2023-08-02T18:06:00Z">
        <w:r w:rsidR="0023468C">
          <w:t>,</w:t>
        </w:r>
      </w:ins>
      <w:ins w:id="942" w:author="Gareth Stanley (ESO)" w:date="2023-07-06T12:54:00Z">
        <w:r w:rsidRPr="00442386">
          <w:t xml:space="preserve"> a Site Responsibility Schedule shall be produced by the </w:t>
        </w:r>
      </w:ins>
      <w:ins w:id="943" w:author="Gareth Stanley (ESO)" w:date="2023-08-01T12:43:00Z">
        <w:r w:rsidR="00000E1E">
          <w:t>P</w:t>
        </w:r>
      </w:ins>
      <w:ins w:id="944" w:author="Gareth Stanley (ESO)" w:date="2023-07-06T12:54:00Z">
        <w:r w:rsidRPr="00442386">
          <w:t xml:space="preserve">TO whose Transmission System is </w:t>
        </w:r>
      </w:ins>
      <w:ins w:id="945" w:author="Gareth Stanley (ESO)" w:date="2023-08-19T22:23:00Z">
        <w:r w:rsidR="00AD3EA1">
          <w:t xml:space="preserve">being </w:t>
        </w:r>
      </w:ins>
      <w:ins w:id="946" w:author="Gareth Stanley (ESO)" w:date="2023-07-06T12:54:00Z">
        <w:r w:rsidRPr="00442386">
          <w:t xml:space="preserve">connected to </w:t>
        </w:r>
      </w:ins>
      <w:ins w:id="947" w:author="Gareth Stanley (ESO)" w:date="2023-08-02T21:54:00Z">
        <w:r w:rsidR="004B2D5F">
          <w:t xml:space="preserve">at </w:t>
        </w:r>
      </w:ins>
      <w:ins w:id="948" w:author="Antony Johnson (ESO)" w:date="2023-08-02T18:07:00Z">
        <w:r w:rsidR="00D52A87">
          <w:t>a CATO</w:t>
        </w:r>
      </w:ins>
      <w:ins w:id="949" w:author="Gareth Stanley (ESO)" w:date="2023-07-06T12:54:00Z">
        <w:r w:rsidRPr="00442386">
          <w:t xml:space="preserve"> Transmission Interface Site</w:t>
        </w:r>
      </w:ins>
      <w:ins w:id="950" w:author="Gareth Stanley (ESO)" w:date="2023-08-02T21:54:00Z">
        <w:r w:rsidR="00874466">
          <w:t>.  T</w:t>
        </w:r>
      </w:ins>
      <w:ins w:id="951" w:author="Gareth Stanley (ESO)" w:date="2023-07-06T12:54:00Z">
        <w:r w:rsidRPr="00442386">
          <w:t xml:space="preserve">he </w:t>
        </w:r>
      </w:ins>
      <w:ins w:id="952" w:author="Gareth Stanley (ESO)" w:date="2023-08-19T22:24:00Z">
        <w:r w:rsidR="00B326D9">
          <w:t xml:space="preserve">other </w:t>
        </w:r>
        <w:r w:rsidR="00AD3EA1">
          <w:t>Lead</w:t>
        </w:r>
      </w:ins>
      <w:ins w:id="953" w:author="Gareth Stanley (ESO)" w:date="2023-07-06T12:54:00Z">
        <w:r w:rsidRPr="00442386">
          <w:t xml:space="preserve"> Parties shall provide </w:t>
        </w:r>
      </w:ins>
      <w:ins w:id="954" w:author="Gareth Stanley (ESO)" w:date="2023-08-02T21:55:00Z">
        <w:r w:rsidR="002D5EB4">
          <w:t>the</w:t>
        </w:r>
      </w:ins>
      <w:ins w:id="955" w:author="Gareth Stanley (ESO)" w:date="2023-07-06T12:54:00Z">
        <w:r w:rsidRPr="00442386">
          <w:t xml:space="preserve"> </w:t>
        </w:r>
      </w:ins>
      <w:ins w:id="956" w:author="Gareth Stanley (ESO)" w:date="2023-08-01T12:43:00Z">
        <w:r w:rsidR="00000E1E">
          <w:t>P</w:t>
        </w:r>
      </w:ins>
      <w:ins w:id="957" w:author="Gareth Stanley (ESO)" w:date="2023-07-06T12:54:00Z">
        <w:r w:rsidRPr="00442386">
          <w:t xml:space="preserve">TO with the information required to enable the </w:t>
        </w:r>
      </w:ins>
      <w:ins w:id="958" w:author="Gareth Stanley (ESO)" w:date="2023-08-01T12:43:00Z">
        <w:r w:rsidR="000B5ECE">
          <w:t>P</w:t>
        </w:r>
      </w:ins>
      <w:ins w:id="959" w:author="Gareth Stanley (ESO)" w:date="2023-07-06T12:54:00Z">
        <w:r w:rsidRPr="00442386">
          <w:t>TO to prepare</w:t>
        </w:r>
      </w:ins>
      <w:ins w:id="960" w:author="Gareth Stanley (ESO)" w:date="2023-08-02T21:55:00Z">
        <w:r w:rsidR="002D5EB4">
          <w:t xml:space="preserve"> </w:t>
        </w:r>
      </w:ins>
      <w:ins w:id="961" w:author="Alex Aristodemou" w:date="2023-11-24T12:46:00Z">
        <w:r w:rsidR="00A644A4">
          <w:t xml:space="preserve">the </w:t>
        </w:r>
      </w:ins>
      <w:ins w:id="962" w:author="Gareth Stanley (ESO)" w:date="2023-09-14T15:13:00Z">
        <w:r w:rsidR="00D336EF">
          <w:t>CTISS</w:t>
        </w:r>
      </w:ins>
      <w:ins w:id="963" w:author="Gareth Stanley (ESO)" w:date="2023-07-06T12:54:00Z">
        <w:r w:rsidRPr="00442386">
          <w:t xml:space="preserve">.  This Site Responsibility Schedule shall be provided to all </w:t>
        </w:r>
      </w:ins>
      <w:ins w:id="964" w:author="Gareth Stanley (ESO)" w:date="2023-08-01T12:44:00Z">
        <w:r w:rsidR="005F46BB">
          <w:t>Lead</w:t>
        </w:r>
      </w:ins>
      <w:ins w:id="965" w:author="Gareth Stanley (ESO)" w:date="2023-07-06T12:54:00Z">
        <w:r w:rsidRPr="00442386">
          <w:t xml:space="preserve"> </w:t>
        </w:r>
      </w:ins>
      <w:ins w:id="966" w:author="Alex Aristodemou" w:date="2023-07-25T15:24:00Z">
        <w:r w:rsidR="0074338C">
          <w:t>P</w:t>
        </w:r>
      </w:ins>
      <w:ins w:id="967" w:author="Gareth Stanley (ESO)" w:date="2023-07-06T12:54:00Z">
        <w:r w:rsidRPr="00442386">
          <w:t>arties.</w:t>
        </w:r>
      </w:ins>
    </w:p>
    <w:p w14:paraId="623566D6" w14:textId="33E06D4A" w:rsidR="00442386" w:rsidRPr="00442386" w:rsidRDefault="00442386" w:rsidP="00442386">
      <w:pPr>
        <w:pStyle w:val="Schedule1"/>
        <w:outlineLvl w:val="9"/>
        <w:rPr>
          <w:ins w:id="968" w:author="Gareth Stanley (ESO)" w:date="2023-07-06T12:54:00Z"/>
        </w:rPr>
      </w:pPr>
      <w:ins w:id="969" w:author="Gareth Stanley (ESO)" w:date="2023-07-06T12:54:00Z">
        <w:r w:rsidRPr="00442386">
          <w:t>8.2</w:t>
        </w:r>
        <w:r w:rsidRPr="00442386">
          <w:tab/>
        </w:r>
      </w:ins>
      <w:ins w:id="970" w:author="Gareth Stanley (ESO)" w:date="2023-08-30T09:55:00Z">
        <w:r w:rsidR="008617B0">
          <w:t>The</w:t>
        </w:r>
      </w:ins>
      <w:ins w:id="971" w:author="Gareth Stanley (ESO)" w:date="2023-07-06T12:54:00Z">
        <w:r w:rsidRPr="00442386">
          <w:t xml:space="preserve"> </w:t>
        </w:r>
      </w:ins>
      <w:ins w:id="972" w:author="Gareth Stanley (ESO)" w:date="2023-08-01T12:45:00Z">
        <w:r w:rsidR="00A53547">
          <w:t>PTO</w:t>
        </w:r>
      </w:ins>
      <w:ins w:id="973" w:author="Gareth Stanley (ESO)" w:date="2023-07-06T12:54:00Z">
        <w:r w:rsidRPr="00442386">
          <w:t xml:space="preserve"> shall forward a Site Responsibility Schedule prepared by it pursuant to paragraph 8.1.1 to all the </w:t>
        </w:r>
      </w:ins>
      <w:ins w:id="974" w:author="Alex Aristodemou" w:date="2023-08-15T12:59:00Z">
        <w:r w:rsidR="005734ED">
          <w:t>L</w:t>
        </w:r>
      </w:ins>
      <w:ins w:id="975" w:author="Gareth Stanley (ESO)" w:date="2023-07-06T12:54:00Z">
        <w:r w:rsidRPr="00442386">
          <w:t xml:space="preserve">ead </w:t>
        </w:r>
      </w:ins>
      <w:ins w:id="976" w:author="Alex Aristodemou" w:date="2023-08-15T12:59:00Z">
        <w:r w:rsidR="005734ED">
          <w:t>P</w:t>
        </w:r>
      </w:ins>
      <w:ins w:id="977" w:author="Gareth Stanley (ESO)" w:date="2023-07-06T12:54:00Z">
        <w:r w:rsidRPr="00442386">
          <w:t xml:space="preserve">arties and </w:t>
        </w:r>
      </w:ins>
      <w:ins w:id="978" w:author="Antony Johnson (ESO)" w:date="2023-08-02T18:10:00Z">
        <w:r w:rsidR="003A1684">
          <w:t xml:space="preserve">shall </w:t>
        </w:r>
      </w:ins>
      <w:ins w:id="979" w:author="Gareth Stanley (ESO)" w:date="2023-07-06T12:54:00Z">
        <w:r w:rsidRPr="00442386">
          <w:t>agree any changes that may be required to such Site Responsibility Schedule</w:t>
        </w:r>
      </w:ins>
      <w:ins w:id="980" w:author="Antony Johnson (ESO)" w:date="2023-08-02T18:10:00Z">
        <w:r w:rsidR="003A1684">
          <w:t>s</w:t>
        </w:r>
      </w:ins>
      <w:ins w:id="981" w:author="Gareth Stanley (ESO)" w:date="2023-07-06T12:54:00Z">
        <w:r w:rsidRPr="00442386">
          <w:t xml:space="preserve"> with the </w:t>
        </w:r>
      </w:ins>
      <w:ins w:id="982" w:author="Gareth Stanley (ESO)" w:date="2023-08-01T12:45:00Z">
        <w:r w:rsidR="00977E83">
          <w:t>Lead Parties</w:t>
        </w:r>
      </w:ins>
      <w:ins w:id="983" w:author="Gareth Stanley (ESO)" w:date="2023-07-06T12:54:00Z">
        <w:r w:rsidRPr="00442386">
          <w:t xml:space="preserve">. Upon finalisation of the Site Responsibility Schedule pursuant to this paragraph 8.2, the </w:t>
        </w:r>
      </w:ins>
      <w:ins w:id="984" w:author="Gareth Stanley (ESO)" w:date="2023-08-01T12:45:00Z">
        <w:r w:rsidR="00D43350">
          <w:t>PTO</w:t>
        </w:r>
      </w:ins>
      <w:ins w:id="985" w:author="Gareth Stanley (ESO)" w:date="2023-07-06T12:54:00Z">
        <w:r w:rsidRPr="00442386">
          <w:t xml:space="preserve"> shall forward a duly signed Site Responsibility Schedule to all </w:t>
        </w:r>
      </w:ins>
      <w:ins w:id="986" w:author="Gareth Stanley (ESO)" w:date="2023-08-01T12:45:00Z">
        <w:r w:rsidR="00AD4DA6">
          <w:t>Lead</w:t>
        </w:r>
      </w:ins>
      <w:ins w:id="987" w:author="Gareth Stanley (ESO)" w:date="2023-07-06T12:54:00Z">
        <w:r w:rsidRPr="00442386">
          <w:t xml:space="preserve"> </w:t>
        </w:r>
      </w:ins>
      <w:ins w:id="988" w:author="Alex Aristodemou" w:date="2023-07-25T15:24:00Z">
        <w:r w:rsidR="0074338C">
          <w:t>P</w:t>
        </w:r>
      </w:ins>
      <w:ins w:id="989" w:author="Gareth Stanley (ESO)" w:date="2023-07-06T12:54:00Z">
        <w:r w:rsidRPr="00442386">
          <w:t xml:space="preserve">arties, who shall promptly sign as required and forward such signed copy of the Site Responsibility Schedule back to the </w:t>
        </w:r>
      </w:ins>
      <w:ins w:id="990" w:author="Gareth Stanley (ESO)" w:date="2023-08-01T12:46:00Z">
        <w:r w:rsidR="000D0696">
          <w:t>PTO</w:t>
        </w:r>
      </w:ins>
      <w:ins w:id="991" w:author="Gareth Stanley (ESO)" w:date="2023-07-06T12:54:00Z">
        <w:r w:rsidRPr="00442386">
          <w:t>.</w:t>
        </w:r>
      </w:ins>
    </w:p>
    <w:p w14:paraId="35B70725" w14:textId="2DA8BB78" w:rsidR="00442386" w:rsidRPr="00442386" w:rsidRDefault="00442386" w:rsidP="00442386">
      <w:pPr>
        <w:pStyle w:val="Schedule1"/>
        <w:outlineLvl w:val="9"/>
        <w:rPr>
          <w:ins w:id="992" w:author="Gareth Stanley (ESO)" w:date="2023-07-06T12:54:00Z"/>
        </w:rPr>
      </w:pPr>
      <w:ins w:id="993" w:author="Gareth Stanley (ESO)" w:date="2023-07-06T12:54:00Z">
        <w:r w:rsidRPr="00442386">
          <w:t>8.3</w:t>
        </w:r>
        <w:r w:rsidRPr="00442386">
          <w:tab/>
          <w:t>Each Site Responsibility Schedule must have recorded on it</w:t>
        </w:r>
      </w:ins>
      <w:ins w:id="994" w:author="Antony Johnson (ESO)" w:date="2023-08-02T18:11:00Z">
        <w:r w:rsidR="003A1684">
          <w:t>,</w:t>
        </w:r>
      </w:ins>
      <w:ins w:id="995" w:author="Gareth Stanley (ESO)" w:date="2023-07-06T12:54:00Z">
        <w:r w:rsidRPr="00442386">
          <w:t xml:space="preserve"> the Safety Rules which apply to each item of Plant and/or Apparatus in accordance with Section G, paragraph 2.2.</w:t>
        </w:r>
      </w:ins>
    </w:p>
    <w:p w14:paraId="4999E364" w14:textId="6F5D121C" w:rsidR="00442386" w:rsidRPr="00442386" w:rsidRDefault="00B764B1" w:rsidP="00670605">
      <w:pPr>
        <w:pStyle w:val="Schedule1"/>
        <w:ind w:left="1440" w:hanging="1440"/>
        <w:rPr>
          <w:ins w:id="996" w:author="Gareth Stanley (ESO)" w:date="2023-07-06T12:54:00Z"/>
        </w:rPr>
      </w:pPr>
      <w:ins w:id="997" w:author="Gareth Stanley (ESO)" w:date="2023-11-27T12:40:00Z">
        <w:r>
          <w:t>8.4</w:t>
        </w:r>
      </w:ins>
      <w:ins w:id="998" w:author="Gareth Stanley (ESO)" w:date="2023-07-06T12:54:00Z">
        <w:r w:rsidR="00442386" w:rsidRPr="00442386">
          <w:tab/>
          <w:t>In carrying out their obligations under this paragraph</w:t>
        </w:r>
      </w:ins>
      <w:ins w:id="999" w:author="Gareth Stanley (ESO)" w:date="2023-07-31T10:32:00Z">
        <w:r w:rsidR="0071510D">
          <w:t xml:space="preserve"> 8</w:t>
        </w:r>
      </w:ins>
      <w:ins w:id="1000" w:author="Gareth Stanley (ESO)" w:date="2023-07-06T12:54:00Z">
        <w:r w:rsidR="00442386" w:rsidRPr="00442386">
          <w:t xml:space="preserve">, all </w:t>
        </w:r>
      </w:ins>
      <w:ins w:id="1001" w:author="Alex Aristodemou" w:date="2023-08-15T13:00:00Z">
        <w:r w:rsidR="00192E69">
          <w:t xml:space="preserve">Lead </w:t>
        </w:r>
      </w:ins>
      <w:ins w:id="1002" w:author="Gareth Stanley (ESO)" w:date="2023-07-06T12:54:00Z">
        <w:r w:rsidR="00442386" w:rsidRPr="00442386">
          <w:t>Parties shall comply with</w:t>
        </w:r>
      </w:ins>
      <w:ins w:id="1003" w:author="Gareth Stanley (ESO)" w:date="2023-08-19T22:24:00Z">
        <w:r w:rsidR="00F37BA1">
          <w:t xml:space="preserve"> </w:t>
        </w:r>
      </w:ins>
      <w:ins w:id="1004" w:author="Gareth Stanley (ESO)" w:date="2023-08-19T22:26:00Z">
        <w:r w:rsidR="003E7862">
          <w:t xml:space="preserve">Appendix </w:t>
        </w:r>
      </w:ins>
      <w:ins w:id="1005" w:author="Gareth Stanley (ESO)" w:date="2023-08-30T09:56:00Z">
        <w:r w:rsidR="006713BF">
          <w:t>A</w:t>
        </w:r>
      </w:ins>
      <w:ins w:id="1006" w:author="Gareth Stanley (ESO)" w:date="2023-08-19T22:26:00Z">
        <w:r w:rsidR="003E7862">
          <w:t xml:space="preserve"> of the </w:t>
        </w:r>
        <w:r w:rsidR="00645E9F">
          <w:t>STCP 19-</w:t>
        </w:r>
      </w:ins>
      <w:ins w:id="1007" w:author="Gareth Stanley (ESO)" w:date="2023-09-26T11:18:00Z">
        <w:r w:rsidR="00463826">
          <w:t>7</w:t>
        </w:r>
      </w:ins>
      <w:ins w:id="1008" w:author="Gareth Stanley (ESO)" w:date="2023-08-19T22:26:00Z">
        <w:r w:rsidR="00645E9F">
          <w:t>.</w:t>
        </w:r>
      </w:ins>
    </w:p>
    <w:p w14:paraId="5C803836" w14:textId="49BE8406" w:rsidR="00442386" w:rsidRPr="00442386" w:rsidRDefault="004E54DA" w:rsidP="00670605">
      <w:pPr>
        <w:pStyle w:val="Schedule1"/>
        <w:ind w:left="0" w:firstLine="0"/>
        <w:outlineLvl w:val="9"/>
        <w:rPr>
          <w:ins w:id="1009" w:author="Gareth Stanley (ESO)" w:date="2023-07-06T12:54:00Z"/>
          <w:b/>
        </w:rPr>
      </w:pPr>
      <w:ins w:id="1010" w:author="Gareth Stanley (ESO)" w:date="2023-11-02T15:09:00Z">
        <w:r>
          <w:rPr>
            <w:b/>
          </w:rPr>
          <w:t>6</w:t>
        </w:r>
      </w:ins>
      <w:ins w:id="1011" w:author="Gareth Stanley (ESO)" w:date="2023-07-06T12:54:00Z">
        <w:r w:rsidR="00442386" w:rsidRPr="00442386">
          <w:rPr>
            <w:b/>
          </w:rPr>
          <w:t>.</w:t>
        </w:r>
        <w:r w:rsidR="00442386" w:rsidRPr="00442386">
          <w:rPr>
            <w:b/>
          </w:rPr>
          <w:tab/>
          <w:t>ACCESS</w:t>
        </w:r>
      </w:ins>
    </w:p>
    <w:p w14:paraId="3DF94A22" w14:textId="61EEDE8D" w:rsidR="00442386" w:rsidRPr="00442386" w:rsidRDefault="004E54DA" w:rsidP="00442386">
      <w:pPr>
        <w:pStyle w:val="Schedule1"/>
        <w:outlineLvl w:val="9"/>
        <w:rPr>
          <w:ins w:id="1012" w:author="Gareth Stanley (ESO)" w:date="2023-07-06T12:54:00Z"/>
        </w:rPr>
      </w:pPr>
      <w:ins w:id="1013" w:author="Gareth Stanley (ESO)" w:date="2023-11-02T15:09:00Z">
        <w:r>
          <w:lastRenderedPageBreak/>
          <w:t>6</w:t>
        </w:r>
      </w:ins>
      <w:ins w:id="1014" w:author="Gareth Stanley (ESO)" w:date="2023-07-06T12:54:00Z">
        <w:r w:rsidR="00442386" w:rsidRPr="00442386">
          <w:t>.1</w:t>
        </w:r>
        <w:r w:rsidR="00442386" w:rsidRPr="00442386">
          <w:tab/>
          <w:t>The provisions relating to access to Transmission Interface Sites by other Transmission Owners, are set out in the Transmission Interface Agreement between such Transmission Owners.</w:t>
        </w:r>
      </w:ins>
    </w:p>
    <w:p w14:paraId="1F9DBE04" w14:textId="6AE91AC1" w:rsidR="00442386" w:rsidRPr="00442386" w:rsidRDefault="00D2266E" w:rsidP="00670605">
      <w:pPr>
        <w:pStyle w:val="Schedule1"/>
        <w:rPr>
          <w:ins w:id="1015" w:author="Gareth Stanley (ESO)" w:date="2023-07-06T12:54:00Z"/>
        </w:rPr>
      </w:pPr>
      <w:ins w:id="1016" w:author="Gareth Stanley (ESO)" w:date="2023-11-02T15:09:00Z">
        <w:r>
          <w:tab/>
        </w:r>
        <w:r w:rsidR="004E54DA">
          <w:t>6</w:t>
        </w:r>
      </w:ins>
      <w:ins w:id="1017" w:author="Gareth Stanley (ESO)" w:date="2023-07-06T12:54:00Z">
        <w:r w:rsidR="00442386" w:rsidRPr="00442386">
          <w:t>.</w:t>
        </w:r>
      </w:ins>
      <w:ins w:id="1018" w:author="Gareth Stanley (ESO)" w:date="2023-11-02T15:09:00Z">
        <w:r>
          <w:t>1.1</w:t>
        </w:r>
      </w:ins>
      <w:ins w:id="1019" w:author="Gareth Stanley (ESO)" w:date="2023-07-06T12:54:00Z">
        <w:r w:rsidR="00442386" w:rsidRPr="00442386">
          <w:tab/>
          <w:t xml:space="preserve">In addition to the provisions relating to access referred to in paragraph </w:t>
        </w:r>
      </w:ins>
      <w:ins w:id="1020" w:author="Gareth Stanley (ESO)" w:date="2023-07-31T10:34:00Z">
        <w:r w:rsidR="00E11101">
          <w:t>9</w:t>
        </w:r>
      </w:ins>
      <w:ins w:id="1021" w:author="Gareth Stanley (ESO)" w:date="2023-07-06T12:54:00Z">
        <w:r w:rsidR="00442386" w:rsidRPr="00442386">
          <w:t>.</w:t>
        </w:r>
      </w:ins>
      <w:ins w:id="1022" w:author="Gareth Stanley (ESO)" w:date="2023-08-29T16:17:00Z">
        <w:r w:rsidR="00A8032E">
          <w:t xml:space="preserve">1, </w:t>
        </w:r>
      </w:ins>
      <w:ins w:id="1023" w:author="Gareth Stanley (ESO)" w:date="2023-07-06T12:54:00Z">
        <w:r w:rsidR="00442386" w:rsidRPr="00442386">
          <w:t xml:space="preserve">unaccompanied access will only be granted to individuals holding </w:t>
        </w:r>
      </w:ins>
      <w:ins w:id="1024" w:author="Gareth Stanley (ESO)" w:date="2023-07-31T16:24:00Z">
        <w:r w:rsidR="0064145B">
          <w:t>appropriate authorisatio</w:t>
        </w:r>
        <w:r w:rsidR="00313059">
          <w:t xml:space="preserve">n, </w:t>
        </w:r>
      </w:ins>
      <w:ins w:id="1025" w:author="Gareth Stanley (ESO)" w:date="2023-07-06T12:54:00Z">
        <w:r w:rsidR="00442386" w:rsidRPr="00442386">
          <w:t>issued by the</w:t>
        </w:r>
      </w:ins>
      <w:ins w:id="1026" w:author="Gareth Stanley (ESO)" w:date="2023-09-26T15:02:00Z">
        <w:r w:rsidR="000B06AE">
          <w:t xml:space="preserve"> respective</w:t>
        </w:r>
      </w:ins>
      <w:ins w:id="1027" w:author="Gareth Stanley (ESO)" w:date="2023-07-06T12:54:00Z">
        <w:r w:rsidR="00442386" w:rsidRPr="00442386">
          <w:t xml:space="preserve"> </w:t>
        </w:r>
      </w:ins>
      <w:ins w:id="1028" w:author="Gareth Stanley (ESO)" w:date="2023-07-31T16:25:00Z">
        <w:r w:rsidR="00111D4B">
          <w:t>PTO</w:t>
        </w:r>
      </w:ins>
      <w:ins w:id="1029" w:author="Gareth Stanley (ESO)" w:date="2023-09-26T15:02:00Z">
        <w:r w:rsidR="00CF67B3">
          <w:t xml:space="preserve"> or CATO</w:t>
        </w:r>
      </w:ins>
      <w:ins w:id="1030" w:author="Gareth Stanley (ESO)" w:date="2023-07-06T12:54:00Z">
        <w:r w:rsidR="00442386" w:rsidRPr="00442386">
          <w:t xml:space="preserve">. The </w:t>
        </w:r>
      </w:ins>
      <w:ins w:id="1031" w:author="Gareth Stanley (ESO)" w:date="2023-07-31T16:30:00Z">
        <w:r w:rsidR="00C3518C">
          <w:t>principles</w:t>
        </w:r>
      </w:ins>
      <w:ins w:id="1032" w:author="Gareth Stanley (ESO)" w:date="2023-07-06T12:54:00Z">
        <w:r w:rsidR="00442386" w:rsidRPr="00442386">
          <w:t xml:space="preserve"> for </w:t>
        </w:r>
      </w:ins>
      <w:ins w:id="1033" w:author="Gareth Stanley (ESO)" w:date="2023-07-31T16:30:00Z">
        <w:r w:rsidR="00444303">
          <w:t>a</w:t>
        </w:r>
      </w:ins>
      <w:ins w:id="1034" w:author="Gareth Stanley (ESO)" w:date="2023-07-06T12:54:00Z">
        <w:r w:rsidR="00442386" w:rsidRPr="00442386">
          <w:t xml:space="preserve">ccess </w:t>
        </w:r>
      </w:ins>
      <w:ins w:id="1035" w:author="Gareth Stanley (ESO)" w:date="2023-07-31T16:30:00Z">
        <w:r w:rsidR="00444303">
          <w:t xml:space="preserve">by Parties </w:t>
        </w:r>
      </w:ins>
      <w:ins w:id="1036" w:author="Gareth Stanley (ESO)" w:date="2023-07-06T12:54:00Z">
        <w:r w:rsidR="00442386" w:rsidRPr="00442386">
          <w:t xml:space="preserve">is contained in the </w:t>
        </w:r>
      </w:ins>
      <w:ins w:id="1037" w:author="Alex Aristodemou" w:date="2023-11-24T12:47:00Z">
        <w:r w:rsidR="00AA41A9">
          <w:t xml:space="preserve">Transmission </w:t>
        </w:r>
      </w:ins>
      <w:ins w:id="1038" w:author="Gareth Stanley (ESO)" w:date="2023-07-06T12:54:00Z">
        <w:r w:rsidR="00442386" w:rsidRPr="00442386">
          <w:t>Interface Agreement.</w:t>
        </w:r>
      </w:ins>
    </w:p>
    <w:p w14:paraId="018F53C2" w14:textId="77777777" w:rsidR="00442386" w:rsidRPr="00442386" w:rsidRDefault="00442386" w:rsidP="00442386">
      <w:pPr>
        <w:pStyle w:val="Schedule1"/>
        <w:outlineLvl w:val="9"/>
        <w:rPr>
          <w:ins w:id="1039" w:author="Gareth Stanley (ESO)" w:date="2023-07-06T12:54:00Z"/>
        </w:rPr>
      </w:pPr>
    </w:p>
    <w:p w14:paraId="0DB72167" w14:textId="48B4F0FB" w:rsidR="001C2DF2" w:rsidRPr="00AF5520" w:rsidRDefault="001C2DF2" w:rsidP="004A0B64">
      <w:pPr>
        <w:pStyle w:val="Schedule1"/>
        <w:tabs>
          <w:tab w:val="clear" w:pos="720"/>
        </w:tabs>
        <w:outlineLvl w:val="9"/>
        <w:rPr>
          <w:kern w:val="0"/>
        </w:rPr>
      </w:pPr>
    </w:p>
    <w:p w14:paraId="5863C366" w14:textId="3667F0B8" w:rsidR="00167B91" w:rsidRPr="00167B91" w:rsidRDefault="00167B91" w:rsidP="00167B91">
      <w:pPr>
        <w:outlineLvl w:val="0"/>
        <w:rPr>
          <w:b/>
        </w:rPr>
      </w:pPr>
      <w:r w:rsidRPr="00167B91">
        <w:rPr>
          <w:b/>
        </w:rPr>
        <w:t xml:space="preserve">PART </w:t>
      </w:r>
      <w:ins w:id="1040" w:author="Steve Baker (ESO)" w:date="2023-08-25T14:05:00Z">
        <w:r w:rsidR="00924F40">
          <w:rPr>
            <w:b/>
          </w:rPr>
          <w:t>FOUR</w:t>
        </w:r>
      </w:ins>
      <w:r w:rsidRPr="00167B91">
        <w:rPr>
          <w:b/>
        </w:rPr>
        <w:t>: TEC EXCHANGE</w:t>
      </w:r>
    </w:p>
    <w:p w14:paraId="064BFF84" w14:textId="77777777" w:rsidR="00167B91" w:rsidRPr="00167B91" w:rsidRDefault="00167B91" w:rsidP="00167B91">
      <w:pPr>
        <w:numPr>
          <w:ilvl w:val="0"/>
          <w:numId w:val="4"/>
        </w:numPr>
        <w:tabs>
          <w:tab w:val="clear" w:pos="720"/>
          <w:tab w:val="left" w:pos="709"/>
        </w:tabs>
        <w:ind w:hanging="720"/>
        <w:outlineLvl w:val="0"/>
        <w:rPr>
          <w:b/>
          <w:color w:val="000000"/>
          <w:kern w:val="28"/>
        </w:rPr>
      </w:pPr>
      <w:r w:rsidRPr="00167B91">
        <w:rPr>
          <w:b/>
          <w:color w:val="000000"/>
          <w:kern w:val="28"/>
        </w:rPr>
        <w:t>TEC EXCHANGE PROCESS</w:t>
      </w:r>
    </w:p>
    <w:p w14:paraId="2C962E2A" w14:textId="77777777" w:rsidR="00167B91" w:rsidRPr="00167B91" w:rsidRDefault="00167B91" w:rsidP="00167B91">
      <w:pPr>
        <w:numPr>
          <w:ilvl w:val="2"/>
          <w:numId w:val="3"/>
        </w:numPr>
        <w:tabs>
          <w:tab w:val="clear" w:pos="864"/>
          <w:tab w:val="left" w:pos="709"/>
        </w:tabs>
        <w:ind w:left="709" w:hanging="709"/>
        <w:outlineLvl w:val="1"/>
        <w:rPr>
          <w:color w:val="000000"/>
        </w:rPr>
      </w:pPr>
      <w:r w:rsidRPr="00167B91">
        <w:rPr>
          <w:color w:val="000000"/>
        </w:rPr>
        <w:t>If The Company considers it may be necessary, it shall submit a The Company TEC Exchange Rate Application in accordance with paragraph 1.2</w:t>
      </w:r>
      <w:r w:rsidRPr="00167B91">
        <w:rPr>
          <w:color w:val="000000"/>
        </w:rPr>
        <w:fldChar w:fldCharType="begin"/>
      </w:r>
      <w:r w:rsidRPr="00167B91">
        <w:rPr>
          <w:color w:val="000000"/>
        </w:rPr>
        <w:instrText xml:space="preserve"> REF _Ref103402066 \r \h  \* MERGEFORMAT </w:instrText>
      </w:r>
      <w:r w:rsidRPr="00167B91">
        <w:rPr>
          <w:color w:val="000000"/>
        </w:rPr>
      </w:r>
      <w:r w:rsidRPr="00167B91">
        <w:rPr>
          <w:color w:val="000000"/>
        </w:rPr>
        <w:fldChar w:fldCharType="separate"/>
      </w:r>
      <w:r w:rsidRPr="00167B91">
        <w:rPr>
          <w:color w:val="000000"/>
        </w:rPr>
        <w:t>1.2</w:t>
      </w:r>
      <w:r w:rsidRPr="00167B91">
        <w:rPr>
          <w:color w:val="000000"/>
        </w:rPr>
        <w:fldChar w:fldCharType="end"/>
      </w:r>
      <w:r w:rsidRPr="00167B91">
        <w:rPr>
          <w:color w:val="000000"/>
        </w:rPr>
        <w:t xml:space="preserve"> to:</w:t>
      </w:r>
    </w:p>
    <w:p w14:paraId="1875D87A" w14:textId="77777777" w:rsidR="00167B91" w:rsidRPr="00167B91" w:rsidRDefault="00167B91" w:rsidP="00167B91">
      <w:pPr>
        <w:numPr>
          <w:ilvl w:val="3"/>
          <w:numId w:val="3"/>
        </w:numPr>
        <w:tabs>
          <w:tab w:val="num" w:pos="1418"/>
        </w:tabs>
        <w:ind w:left="1418" w:hanging="709"/>
        <w:outlineLvl w:val="2"/>
        <w:rPr>
          <w:color w:val="000000"/>
        </w:rPr>
      </w:pPr>
      <w:bookmarkStart w:id="1041" w:name="_Ref103402196"/>
      <w:r w:rsidRPr="00167B91">
        <w:rPr>
          <w:color w:val="000000"/>
        </w:rPr>
        <w:t>the Transmission Owner, if any, whose Transmission System is located at the Relevant Connection Site of the Increasing User or the Decreasing User;</w:t>
      </w:r>
      <w:bookmarkEnd w:id="1041"/>
      <w:r w:rsidRPr="00167B91">
        <w:rPr>
          <w:color w:val="000000"/>
          <w:sz w:val="16"/>
          <w:vertAlign w:val="superscript"/>
        </w:rPr>
        <w:t xml:space="preserve"> </w:t>
      </w:r>
    </w:p>
    <w:p w14:paraId="7BFE8447" w14:textId="77777777" w:rsidR="00167B91" w:rsidRPr="00167B91" w:rsidRDefault="00167B91" w:rsidP="00167B91">
      <w:pPr>
        <w:numPr>
          <w:ilvl w:val="3"/>
          <w:numId w:val="3"/>
        </w:numPr>
        <w:tabs>
          <w:tab w:val="num" w:pos="1418"/>
        </w:tabs>
        <w:ind w:left="1418" w:hanging="709"/>
        <w:outlineLvl w:val="2"/>
        <w:rPr>
          <w:color w:val="000000"/>
        </w:rPr>
      </w:pPr>
      <w:bookmarkStart w:id="1042" w:name="_Ref103402206"/>
      <w:r w:rsidRPr="00167B91">
        <w:rPr>
          <w:color w:val="000000"/>
        </w:rPr>
        <w:t>any Transmission Owner in relation to whose Transmission System the Relevant Connection Site of the Increasing User or the Decreasing User satisfies the criteria set out in Schedule Four; and</w:t>
      </w:r>
      <w:bookmarkEnd w:id="1042"/>
      <w:r w:rsidRPr="00167B91">
        <w:rPr>
          <w:color w:val="000000"/>
        </w:rPr>
        <w:t xml:space="preserve"> </w:t>
      </w:r>
    </w:p>
    <w:p w14:paraId="6E258E54" w14:textId="77777777" w:rsidR="00167B91" w:rsidRPr="00167B91" w:rsidRDefault="00167B91" w:rsidP="00167B91">
      <w:pPr>
        <w:numPr>
          <w:ilvl w:val="3"/>
          <w:numId w:val="3"/>
        </w:numPr>
        <w:tabs>
          <w:tab w:val="num" w:pos="1418"/>
        </w:tabs>
        <w:ind w:left="1418" w:hanging="709"/>
        <w:outlineLvl w:val="2"/>
        <w:rPr>
          <w:color w:val="FF0000"/>
        </w:rPr>
      </w:pPr>
      <w:bookmarkStart w:id="1043" w:name="_Ref103419878"/>
      <w:r w:rsidRPr="00167B91">
        <w:rPr>
          <w:color w:val="000000"/>
        </w:rPr>
        <w:t>any Transmission Owner which does not receive  The Company TEC Exchange Rate Application pursuant to sub-paragraphs 1.1 or 1.2, but which:</w:t>
      </w:r>
      <w:bookmarkEnd w:id="1043"/>
    </w:p>
    <w:p w14:paraId="31D21425" w14:textId="77777777" w:rsidR="00167B91" w:rsidRPr="00167B91" w:rsidRDefault="00167B91" w:rsidP="00167B91">
      <w:pPr>
        <w:numPr>
          <w:ilvl w:val="4"/>
          <w:numId w:val="3"/>
        </w:numPr>
        <w:tabs>
          <w:tab w:val="clear" w:pos="3240"/>
          <w:tab w:val="left" w:pos="2268"/>
        </w:tabs>
        <w:ind w:left="2268" w:hanging="850"/>
        <w:outlineLvl w:val="3"/>
        <w:rPr>
          <w:color w:val="000000"/>
        </w:rPr>
      </w:pPr>
      <w:r w:rsidRPr="00167B91">
        <w:rPr>
          <w:color w:val="000000"/>
        </w:rPr>
        <w:t xml:space="preserve">otherwise receives TEC Exchange Planning Assumptions pursuant to paragraph 2.1 or 2.2 in relation to the Relevant Connection Site of the Increasing User or the Decreasing User; or </w:t>
      </w:r>
    </w:p>
    <w:p w14:paraId="635B8B02" w14:textId="77777777" w:rsidR="00167B91" w:rsidRPr="00167B91" w:rsidRDefault="00167B91" w:rsidP="00167B91">
      <w:pPr>
        <w:numPr>
          <w:ilvl w:val="4"/>
          <w:numId w:val="3"/>
        </w:numPr>
        <w:tabs>
          <w:tab w:val="clear" w:pos="3240"/>
          <w:tab w:val="left" w:pos="2268"/>
        </w:tabs>
        <w:ind w:left="2268" w:hanging="850"/>
        <w:outlineLvl w:val="3"/>
        <w:rPr>
          <w:u w:val="single"/>
        </w:rPr>
      </w:pPr>
      <w:r w:rsidRPr="00167B91">
        <w:t>The Company otherwise identifies is likely to be required to calculate a TEC Exchange Rate in respect of the Exchange Rate Request,</w:t>
      </w:r>
    </w:p>
    <w:p w14:paraId="49F0B513" w14:textId="77777777" w:rsidR="00167B91" w:rsidRPr="00167B91" w:rsidRDefault="00167B91" w:rsidP="00167B91">
      <w:pPr>
        <w:tabs>
          <w:tab w:val="left" w:pos="2268"/>
        </w:tabs>
        <w:ind w:left="720"/>
        <w:outlineLvl w:val="3"/>
        <w:rPr>
          <w:color w:val="000000"/>
          <w:u w:val="single"/>
        </w:rPr>
      </w:pPr>
      <w:r w:rsidRPr="00167B91">
        <w:t xml:space="preserve">(The Company and each Transmission Owner which receives The Company TEC Exchange Rate </w:t>
      </w:r>
      <w:r w:rsidRPr="00167B91">
        <w:rPr>
          <w:color w:val="000000"/>
        </w:rPr>
        <w:t xml:space="preserve">Application shall be referred to in this Section as a </w:t>
      </w:r>
      <w:r w:rsidRPr="00167B91">
        <w:rPr>
          <w:b/>
          <w:color w:val="000000"/>
        </w:rPr>
        <w:t>"TEC Exchange Party"</w:t>
      </w:r>
      <w:r w:rsidRPr="00167B91">
        <w:rPr>
          <w:color w:val="000000"/>
        </w:rPr>
        <w:t>).</w:t>
      </w:r>
    </w:p>
    <w:p w14:paraId="325F8294" w14:textId="77777777" w:rsidR="00167B91" w:rsidRPr="00167B91" w:rsidRDefault="00167B91" w:rsidP="00167B91">
      <w:pPr>
        <w:numPr>
          <w:ilvl w:val="2"/>
          <w:numId w:val="3"/>
        </w:numPr>
        <w:tabs>
          <w:tab w:val="clear" w:pos="864"/>
          <w:tab w:val="num" w:pos="709"/>
        </w:tabs>
        <w:ind w:left="709" w:hanging="709"/>
        <w:outlineLvl w:val="1"/>
        <w:rPr>
          <w:color w:val="000000"/>
        </w:rPr>
      </w:pPr>
      <w:bookmarkStart w:id="1044" w:name="_Ref103402066"/>
      <w:bookmarkStart w:id="1045" w:name="_Ref103501068"/>
      <w:r w:rsidRPr="00167B91">
        <w:rPr>
          <w:color w:val="000000"/>
        </w:rPr>
        <w:t>The Company shall submit The Company TEC Exchange Rate Application</w:t>
      </w:r>
      <w:bookmarkEnd w:id="1044"/>
      <w:r w:rsidRPr="00167B91">
        <w:rPr>
          <w:color w:val="000000"/>
        </w:rPr>
        <w:t>:</w:t>
      </w:r>
      <w:bookmarkEnd w:id="1045"/>
      <w:r w:rsidRPr="00167B91">
        <w:rPr>
          <w:color w:val="000000"/>
        </w:rPr>
        <w:t xml:space="preserve"> </w:t>
      </w:r>
    </w:p>
    <w:p w14:paraId="15213817" w14:textId="77777777" w:rsidR="00167B91" w:rsidRPr="00167B91" w:rsidRDefault="00167B91" w:rsidP="00167B91">
      <w:pPr>
        <w:numPr>
          <w:ilvl w:val="3"/>
          <w:numId w:val="3"/>
        </w:numPr>
        <w:tabs>
          <w:tab w:val="left" w:pos="1418"/>
        </w:tabs>
        <w:ind w:left="1418" w:hanging="709"/>
        <w:outlineLvl w:val="2"/>
        <w:rPr>
          <w:color w:val="000000"/>
          <w:u w:val="single"/>
        </w:rPr>
      </w:pPr>
      <w:bookmarkStart w:id="1046" w:name="_Ref103420504"/>
      <w:r w:rsidRPr="00167B91">
        <w:rPr>
          <w:color w:val="000000"/>
        </w:rPr>
        <w:t>pursuant to sub-paragraphs 1.1.1 and 1.1.2, as soon as reasonably practicable, and in any event within three Business Days of the User Application Date in relation to such Relevant Connection Site of the Increasing User or the Decreasing User.</w:t>
      </w:r>
      <w:bookmarkStart w:id="1047" w:name="_Ref103420513"/>
      <w:bookmarkEnd w:id="1046"/>
    </w:p>
    <w:p w14:paraId="36719968" w14:textId="77777777" w:rsidR="00167B91" w:rsidRPr="00167B91" w:rsidRDefault="00167B91" w:rsidP="00167B91">
      <w:pPr>
        <w:numPr>
          <w:ilvl w:val="3"/>
          <w:numId w:val="3"/>
        </w:numPr>
        <w:tabs>
          <w:tab w:val="left" w:pos="1418"/>
        </w:tabs>
        <w:ind w:left="1418" w:hanging="709"/>
        <w:outlineLvl w:val="2"/>
        <w:rPr>
          <w:color w:val="000000"/>
          <w:u w:val="single"/>
        </w:rPr>
      </w:pPr>
      <w:r w:rsidRPr="00167B91">
        <w:rPr>
          <w:color w:val="000000"/>
        </w:rPr>
        <w:t xml:space="preserve">pursuant to sub-paragraph 1.1.3, at the same time as TEC Exchange Planning Assumptions are submitted to a Transmission Owner under paragraph 2.2 or, </w:t>
      </w:r>
      <w:r w:rsidRPr="00167B91">
        <w:rPr>
          <w:color w:val="000000"/>
        </w:rPr>
        <w:lastRenderedPageBreak/>
        <w:t>where applicable, at the same time as The Company gives a Transmission Owner notice under paragraph 2.3.</w:t>
      </w:r>
      <w:bookmarkEnd w:id="1047"/>
    </w:p>
    <w:p w14:paraId="3F16F676" w14:textId="77777777" w:rsidR="00167B91" w:rsidRPr="00167B91" w:rsidRDefault="00167B91" w:rsidP="00167B91">
      <w:pPr>
        <w:numPr>
          <w:ilvl w:val="2"/>
          <w:numId w:val="3"/>
        </w:numPr>
        <w:tabs>
          <w:tab w:val="clear" w:pos="864"/>
          <w:tab w:val="left" w:pos="720"/>
        </w:tabs>
        <w:ind w:left="709" w:hanging="709"/>
        <w:outlineLvl w:val="1"/>
        <w:rPr>
          <w:color w:val="000000"/>
        </w:rPr>
      </w:pPr>
      <w:r w:rsidRPr="00167B91">
        <w:rPr>
          <w:color w:val="000000"/>
        </w:rPr>
        <w:t>For the purposes of this Section D, Part Three, The Company TEC Exchange Rate Application shall be deemed to be effective if it is complete and clear in all material respects.</w:t>
      </w:r>
    </w:p>
    <w:p w14:paraId="6EF9D1E0" w14:textId="77777777" w:rsidR="00167B91" w:rsidRPr="00167B91" w:rsidRDefault="00167B91" w:rsidP="00167B91">
      <w:pPr>
        <w:numPr>
          <w:ilvl w:val="2"/>
          <w:numId w:val="3"/>
        </w:numPr>
        <w:tabs>
          <w:tab w:val="clear" w:pos="864"/>
          <w:tab w:val="left" w:pos="720"/>
        </w:tabs>
        <w:ind w:left="709" w:hanging="709"/>
        <w:outlineLvl w:val="1"/>
        <w:rPr>
          <w:color w:val="000000"/>
          <w:u w:val="single"/>
        </w:rPr>
      </w:pPr>
      <w:r w:rsidRPr="00167B91">
        <w:rPr>
          <w:color w:val="000000"/>
        </w:rPr>
        <w:t>If a Transmission Owner reasonably considers that  The Company TEC Exchange Rate Application is not effective it shall, as soon as reasonably practicable and in any event within five Business Days of receipt of The Company TEC Exchange Rate Application, notify The Company of:</w:t>
      </w:r>
    </w:p>
    <w:p w14:paraId="00F56362" w14:textId="77777777" w:rsidR="00167B91" w:rsidRPr="00167B91" w:rsidRDefault="00167B91" w:rsidP="00167B91">
      <w:pPr>
        <w:numPr>
          <w:ilvl w:val="3"/>
          <w:numId w:val="3"/>
        </w:numPr>
        <w:tabs>
          <w:tab w:val="left" w:pos="1418"/>
        </w:tabs>
        <w:ind w:left="1418" w:hanging="709"/>
        <w:outlineLvl w:val="2"/>
        <w:rPr>
          <w:color w:val="000000"/>
          <w:u w:val="single"/>
        </w:rPr>
      </w:pPr>
      <w:r w:rsidRPr="00167B91">
        <w:rPr>
          <w:color w:val="000000"/>
        </w:rPr>
        <w:t>the detailed reasons why it considers The Company TEC Exchange Rate Application is incomplete or unclear in a material respect; and</w:t>
      </w:r>
    </w:p>
    <w:p w14:paraId="60F25462" w14:textId="77777777" w:rsidR="00167B91" w:rsidRPr="00167B91" w:rsidRDefault="00167B91" w:rsidP="00167B91">
      <w:pPr>
        <w:numPr>
          <w:ilvl w:val="3"/>
          <w:numId w:val="3"/>
        </w:numPr>
        <w:tabs>
          <w:tab w:val="left" w:pos="1418"/>
        </w:tabs>
        <w:ind w:left="1418" w:hanging="709"/>
        <w:outlineLvl w:val="2"/>
        <w:rPr>
          <w:color w:val="000000"/>
          <w:u w:val="single"/>
        </w:rPr>
      </w:pPr>
      <w:r w:rsidRPr="00167B91">
        <w:rPr>
          <w:color w:val="000000"/>
        </w:rPr>
        <w:t>the amendments (including clarifications, additional information, data or other material) it considers are required to make The Company TEC Exchange Rate Application effective,</w:t>
      </w:r>
      <w:r w:rsidRPr="00167B91">
        <w:rPr>
          <w:color w:val="000000"/>
          <w:u w:val="single"/>
        </w:rPr>
        <w:t xml:space="preserve">   </w:t>
      </w:r>
    </w:p>
    <w:p w14:paraId="4B9C0CC4" w14:textId="77777777" w:rsidR="00167B91" w:rsidRPr="00167B91" w:rsidRDefault="00167B91" w:rsidP="00167B91">
      <w:pPr>
        <w:tabs>
          <w:tab w:val="left" w:pos="1584"/>
        </w:tabs>
        <w:ind w:left="709"/>
        <w:outlineLvl w:val="2"/>
        <w:rPr>
          <w:color w:val="000000"/>
        </w:rPr>
      </w:pPr>
      <w:r w:rsidRPr="00167B91">
        <w:rPr>
          <w:color w:val="000000"/>
          <w:kern w:val="28"/>
        </w:rPr>
        <w:t>and shall otherwise use its best endeavours to liaise with and assist The Company (and, where reasonably requested by The Company, any relevant third parties) so that The Company TEC Exchange Rate Application is made effective as soon as reasonably practicable</w:t>
      </w:r>
      <w:r w:rsidRPr="00167B91">
        <w:rPr>
          <w:color w:val="000000"/>
        </w:rPr>
        <w:t>.  Any dispute in relation to the effectiveness of  The Company TEC Exchange Rate Application may be referred as a Dispute to the Authority in accordance with Section H, paragraph 4.1.</w:t>
      </w:r>
    </w:p>
    <w:p w14:paraId="3CA2A65A" w14:textId="77777777" w:rsidR="00167B91" w:rsidRPr="00167B91" w:rsidRDefault="00167B91" w:rsidP="00167B91">
      <w:pPr>
        <w:numPr>
          <w:ilvl w:val="2"/>
          <w:numId w:val="3"/>
        </w:numPr>
        <w:tabs>
          <w:tab w:val="clear" w:pos="864"/>
          <w:tab w:val="num" w:pos="709"/>
        </w:tabs>
        <w:ind w:left="709" w:hanging="709"/>
        <w:outlineLvl w:val="1"/>
        <w:rPr>
          <w:color w:val="000000"/>
        </w:rPr>
      </w:pPr>
      <w:r w:rsidRPr="00167B91">
        <w:rPr>
          <w:color w:val="000000"/>
        </w:rPr>
        <w:t>The Company shall immediately notify each other TEC Exchange Party following:</w:t>
      </w:r>
    </w:p>
    <w:p w14:paraId="46D49ACB" w14:textId="77777777" w:rsidR="00167B91" w:rsidRPr="00167B91" w:rsidRDefault="00167B91" w:rsidP="00167B91">
      <w:pPr>
        <w:numPr>
          <w:ilvl w:val="3"/>
          <w:numId w:val="3"/>
        </w:numPr>
        <w:tabs>
          <w:tab w:val="num" w:pos="1418"/>
        </w:tabs>
        <w:ind w:left="1418" w:hanging="709"/>
        <w:outlineLvl w:val="2"/>
        <w:rPr>
          <w:color w:val="000000"/>
        </w:rPr>
      </w:pPr>
      <w:r w:rsidRPr="00167B91">
        <w:rPr>
          <w:color w:val="000000"/>
        </w:rPr>
        <w:t>any change in The Company TEC Exchange Rate Application or associated  information provided to such TEC Exchange Party; or</w:t>
      </w:r>
    </w:p>
    <w:p w14:paraId="65433E40" w14:textId="77777777" w:rsidR="00167B91" w:rsidRPr="00167B91" w:rsidRDefault="00167B91" w:rsidP="00167B91">
      <w:pPr>
        <w:numPr>
          <w:ilvl w:val="3"/>
          <w:numId w:val="3"/>
        </w:numPr>
        <w:tabs>
          <w:tab w:val="num" w:pos="1418"/>
        </w:tabs>
        <w:ind w:left="1418" w:hanging="709"/>
        <w:outlineLvl w:val="2"/>
        <w:rPr>
          <w:b/>
          <w:bCs/>
          <w:color w:val="000000"/>
        </w:rPr>
      </w:pPr>
      <w:r w:rsidRPr="00167B91">
        <w:rPr>
          <w:color w:val="000000"/>
        </w:rPr>
        <w:t>the withdrawal of the relevant User Application by a User, in which case such notice shall also constitute notice of withdrawal by The Company of any relevant The Company TEC Exchange Rate Application.</w:t>
      </w:r>
    </w:p>
    <w:p w14:paraId="5FB81BA7" w14:textId="77777777" w:rsidR="00167B91" w:rsidRPr="00167B91" w:rsidRDefault="00167B91" w:rsidP="00167B91">
      <w:pPr>
        <w:numPr>
          <w:ilvl w:val="1"/>
          <w:numId w:val="3"/>
        </w:numPr>
        <w:tabs>
          <w:tab w:val="clear" w:pos="864"/>
          <w:tab w:val="num" w:pos="709"/>
        </w:tabs>
        <w:ind w:left="709" w:hanging="709"/>
        <w:outlineLvl w:val="0"/>
        <w:rPr>
          <w:b/>
          <w:bCs/>
          <w:color w:val="000000"/>
          <w:kern w:val="28"/>
        </w:rPr>
      </w:pPr>
      <w:bookmarkStart w:id="1048" w:name="_Ref103420943"/>
      <w:r w:rsidRPr="00167B91">
        <w:rPr>
          <w:b/>
          <w:bCs/>
          <w:color w:val="000000"/>
          <w:kern w:val="28"/>
        </w:rPr>
        <w:t>PROVISION OF TEC EXCHANGE PLANNING ASSUMPTIONS FOLLOWING THE COMPANY TEC EXCHANGE RATE APPLICATION</w:t>
      </w:r>
      <w:bookmarkEnd w:id="1048"/>
    </w:p>
    <w:p w14:paraId="3509BFEB" w14:textId="77777777" w:rsidR="00167B91" w:rsidRPr="00167B91" w:rsidRDefault="00167B91" w:rsidP="00167B91">
      <w:pPr>
        <w:numPr>
          <w:ilvl w:val="2"/>
          <w:numId w:val="3"/>
        </w:numPr>
        <w:tabs>
          <w:tab w:val="clear" w:pos="864"/>
          <w:tab w:val="num" w:pos="709"/>
        </w:tabs>
        <w:ind w:left="709" w:hanging="709"/>
        <w:outlineLvl w:val="1"/>
        <w:rPr>
          <w:color w:val="000000"/>
        </w:rPr>
      </w:pPr>
      <w:bookmarkStart w:id="1049" w:name="_Ref103420393"/>
      <w:r w:rsidRPr="00167B91">
        <w:rPr>
          <w:color w:val="000000"/>
        </w:rPr>
        <w:t>In addition to Planning Assumptions used for general transmission planning pursuant to Section D, Part One, paragraph 2.2, The Company may, as a consequence of a User Application for a TEC Exchange Rate Request, also generate a separate set of Planning Assumptions which take into account the power flows which The Company expects are likely to result from a TEC Trade for use by each Transmission Owner only in the preparation of a TO TEC Exchange Rate (</w:t>
      </w:r>
      <w:r w:rsidRPr="00167B91">
        <w:rPr>
          <w:b/>
          <w:color w:val="000000"/>
        </w:rPr>
        <w:t>"TEC Exchange Planning Assumptions"</w:t>
      </w:r>
      <w:r w:rsidRPr="00167B91">
        <w:rPr>
          <w:color w:val="000000"/>
        </w:rPr>
        <w:t>).</w:t>
      </w:r>
      <w:bookmarkEnd w:id="1049"/>
    </w:p>
    <w:p w14:paraId="52146393" w14:textId="77777777" w:rsidR="00167B91" w:rsidRPr="00167B91" w:rsidRDefault="00167B91" w:rsidP="00167B91">
      <w:pPr>
        <w:numPr>
          <w:ilvl w:val="2"/>
          <w:numId w:val="3"/>
        </w:numPr>
        <w:tabs>
          <w:tab w:val="clear" w:pos="864"/>
          <w:tab w:val="left" w:pos="709"/>
        </w:tabs>
        <w:ind w:left="709" w:hanging="709"/>
        <w:outlineLvl w:val="1"/>
        <w:rPr>
          <w:color w:val="000000"/>
        </w:rPr>
      </w:pPr>
      <w:bookmarkStart w:id="1050" w:name="_Ref103420395"/>
      <w:r w:rsidRPr="00167B91">
        <w:rPr>
          <w:color w:val="000000"/>
        </w:rPr>
        <w:t>If The Company generates TEC Exchange Planning Assumptions, it shall do so as soon as reasonably practicable and, in any event, within five Business Days of the User Application Date and shall:</w:t>
      </w:r>
      <w:bookmarkEnd w:id="1050"/>
    </w:p>
    <w:p w14:paraId="733CE9FF" w14:textId="77777777" w:rsidR="00167B91" w:rsidRPr="00167B91" w:rsidRDefault="00167B91" w:rsidP="00167B91">
      <w:pPr>
        <w:numPr>
          <w:ilvl w:val="3"/>
          <w:numId w:val="3"/>
        </w:numPr>
        <w:tabs>
          <w:tab w:val="num" w:pos="1418"/>
        </w:tabs>
        <w:ind w:left="1418" w:hanging="709"/>
        <w:outlineLvl w:val="2"/>
        <w:rPr>
          <w:color w:val="000000"/>
          <w:u w:val="single"/>
        </w:rPr>
      </w:pPr>
      <w:bookmarkStart w:id="1051" w:name="_Ref103420486"/>
      <w:r w:rsidRPr="00167B91">
        <w:rPr>
          <w:color w:val="000000"/>
        </w:rPr>
        <w:lastRenderedPageBreak/>
        <w:t>immediately provide to each Transmission Owner such parts of the set of TEC Exchange Planning Assumptions as The Company reasonably determines are likely to materially affect such Transmission Owner's Transmission System; and</w:t>
      </w:r>
      <w:bookmarkEnd w:id="1051"/>
    </w:p>
    <w:p w14:paraId="02E9D58D" w14:textId="77777777" w:rsidR="00167B91" w:rsidRPr="00167B91" w:rsidRDefault="00167B91" w:rsidP="00167B91">
      <w:pPr>
        <w:numPr>
          <w:ilvl w:val="3"/>
          <w:numId w:val="3"/>
        </w:numPr>
        <w:tabs>
          <w:tab w:val="num" w:pos="1418"/>
        </w:tabs>
        <w:ind w:left="1418" w:hanging="709"/>
        <w:outlineLvl w:val="2"/>
        <w:rPr>
          <w:color w:val="000000"/>
          <w:u w:val="single"/>
        </w:rPr>
      </w:pPr>
      <w:r w:rsidRPr="00167B91">
        <w:rPr>
          <w:color w:val="000000"/>
        </w:rPr>
        <w:t>at the same time as TEC Exchange Planning Assumptions are provided to any Transmission Owner(s) pursuant to sub-paragraph 2.2.1, either:</w:t>
      </w:r>
    </w:p>
    <w:p w14:paraId="5FB223B7" w14:textId="77777777" w:rsidR="00167B91" w:rsidRPr="00167B91" w:rsidRDefault="00167B91" w:rsidP="00167B91">
      <w:pPr>
        <w:numPr>
          <w:ilvl w:val="4"/>
          <w:numId w:val="3"/>
        </w:numPr>
        <w:tabs>
          <w:tab w:val="clear" w:pos="3240"/>
          <w:tab w:val="left" w:pos="2268"/>
        </w:tabs>
        <w:ind w:left="2268" w:hanging="850"/>
        <w:outlineLvl w:val="3"/>
        <w:rPr>
          <w:color w:val="000000"/>
        </w:rPr>
      </w:pPr>
      <w:r w:rsidRPr="00167B91">
        <w:rPr>
          <w:color w:val="000000"/>
        </w:rPr>
        <w:t>identify The Company TEC Exchange Rate Application already submitted to such Transmission Owner under sub-paragraphs 1.1.1 or 1.1.2 to which the TEC Exchange Planning Assumptions relate; or</w:t>
      </w:r>
    </w:p>
    <w:p w14:paraId="501104BD" w14:textId="77777777" w:rsidR="00167B91" w:rsidRPr="00167B91" w:rsidRDefault="00167B91" w:rsidP="00167B91">
      <w:pPr>
        <w:numPr>
          <w:ilvl w:val="4"/>
          <w:numId w:val="3"/>
        </w:numPr>
        <w:tabs>
          <w:tab w:val="clear" w:pos="3240"/>
          <w:tab w:val="left" w:pos="2268"/>
        </w:tabs>
        <w:ind w:left="2268" w:hanging="850"/>
        <w:outlineLvl w:val="3"/>
        <w:rPr>
          <w:color w:val="000000"/>
        </w:rPr>
      </w:pPr>
      <w:r w:rsidRPr="00167B91">
        <w:rPr>
          <w:color w:val="000000"/>
        </w:rPr>
        <w:t>submit a new The Company TEC Exchange Rate Application to such Transmission Owner pursuant to sub-paragraph 1.1.3.</w:t>
      </w:r>
    </w:p>
    <w:p w14:paraId="37EFAEA9" w14:textId="77777777" w:rsidR="00167B91" w:rsidRPr="00167B91" w:rsidRDefault="00167B91" w:rsidP="00167B91">
      <w:pPr>
        <w:numPr>
          <w:ilvl w:val="2"/>
          <w:numId w:val="3"/>
        </w:numPr>
        <w:tabs>
          <w:tab w:val="clear" w:pos="864"/>
          <w:tab w:val="left" w:pos="720"/>
          <w:tab w:val="left" w:pos="4820"/>
        </w:tabs>
        <w:ind w:left="709" w:hanging="709"/>
        <w:outlineLvl w:val="1"/>
        <w:rPr>
          <w:color w:val="000000"/>
        </w:rPr>
      </w:pPr>
      <w:bookmarkStart w:id="1052" w:name="_Ref103420684"/>
      <w:r w:rsidRPr="00167B91">
        <w:rPr>
          <w:color w:val="000000"/>
        </w:rPr>
        <w:t>The Company shall notify each Transmission Owner which receives an The Company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The Company shall inform each Transmission Owner that receives  The Company TEC Exchange Rate Application which previously notified Planning Assumptions should apply and such Planning Assumptions shall be deemed to also be TEC Exchange Planning Assumptions for the purposes of such The Company TEC Exchange Rate Application.</w:t>
      </w:r>
      <w:bookmarkEnd w:id="1052"/>
    </w:p>
    <w:p w14:paraId="010C67BC" w14:textId="77777777" w:rsidR="00167B91" w:rsidRPr="00167B91" w:rsidRDefault="00167B91" w:rsidP="00167B91">
      <w:pPr>
        <w:numPr>
          <w:ilvl w:val="2"/>
          <w:numId w:val="3"/>
        </w:numPr>
        <w:tabs>
          <w:tab w:val="clear" w:pos="864"/>
          <w:tab w:val="left" w:pos="720"/>
        </w:tabs>
        <w:ind w:left="709" w:hanging="709"/>
        <w:outlineLvl w:val="1"/>
        <w:rPr>
          <w:color w:val="000000"/>
        </w:rPr>
      </w:pPr>
      <w:bookmarkStart w:id="1053" w:name="_Ref103420727"/>
      <w:r w:rsidRPr="00167B91">
        <w:rPr>
          <w:color w:val="000000"/>
        </w:rPr>
        <w:t xml:space="preserve">The Company may, in its discretion, change a set of TEC Exchange Planning Assumptions (including any deemed TEC Exchange Planning Assumptions under paragraph 2.3) by giving notice to the relevant Transmission Owner(s), at any time up to </w:t>
      </w:r>
      <w:bookmarkEnd w:id="1053"/>
      <w:r w:rsidRPr="00167B91">
        <w:rPr>
          <w:color w:val="000000"/>
        </w:rPr>
        <w:t>the date not less than three months after the User Application Date.</w:t>
      </w:r>
    </w:p>
    <w:p w14:paraId="53F43EB5" w14:textId="77777777" w:rsidR="00167B91" w:rsidRPr="00167B91" w:rsidRDefault="00167B91" w:rsidP="00167B91">
      <w:pPr>
        <w:numPr>
          <w:ilvl w:val="2"/>
          <w:numId w:val="3"/>
        </w:numPr>
        <w:tabs>
          <w:tab w:val="clear" w:pos="864"/>
          <w:tab w:val="left" w:pos="720"/>
        </w:tabs>
        <w:ind w:left="709" w:hanging="709"/>
        <w:outlineLvl w:val="1"/>
        <w:rPr>
          <w:color w:val="000000"/>
        </w:rPr>
      </w:pPr>
      <w:bookmarkStart w:id="1054" w:name="_Ref103420755"/>
      <w:r w:rsidRPr="00167B91">
        <w:rPr>
          <w:color w:val="000000"/>
        </w:rPr>
        <w:t>A Transmission Owner may submit a request to The Company for a change to TEC Exchange Planning Assumptions it has received pursuant to paragraphs 2.2 or 2.4 or which have</w:t>
      </w:r>
      <w:r w:rsidRPr="00167B91">
        <w:rPr>
          <w:color w:val="FF0000"/>
          <w:u w:val="single"/>
        </w:rPr>
        <w:t xml:space="preserve"> </w:t>
      </w:r>
      <w:r w:rsidRPr="00167B91">
        <w:rPr>
          <w:color w:val="000000"/>
        </w:rPr>
        <w:t>been deemed pursuant to paragraph 2.3, provided that such request shall contain a description (in reasonable but not excessive detail) of the reason(s) for the request.</w:t>
      </w:r>
      <w:bookmarkStart w:id="1055" w:name="_Ref103420909"/>
      <w:bookmarkEnd w:id="1054"/>
    </w:p>
    <w:p w14:paraId="5C16946C" w14:textId="77777777" w:rsidR="00167B91" w:rsidRPr="00167B91" w:rsidRDefault="00167B91" w:rsidP="00167B91">
      <w:pPr>
        <w:numPr>
          <w:ilvl w:val="2"/>
          <w:numId w:val="3"/>
        </w:numPr>
        <w:tabs>
          <w:tab w:val="clear" w:pos="864"/>
          <w:tab w:val="left" w:pos="720"/>
        </w:tabs>
        <w:ind w:left="709" w:hanging="709"/>
        <w:outlineLvl w:val="1"/>
        <w:rPr>
          <w:color w:val="000000"/>
        </w:rPr>
      </w:pPr>
      <w:bookmarkStart w:id="1056" w:name="_Ref121649381"/>
      <w:r w:rsidRPr="00167B91">
        <w:rPr>
          <w:color w:val="000000"/>
        </w:rPr>
        <w:t>If The Company receives a request for a change to TEC Exchange Planning Assumptions pursuant to paragraph 2.5 it shall, as soon as reasonably practicable:</w:t>
      </w:r>
      <w:bookmarkEnd w:id="1055"/>
      <w:bookmarkEnd w:id="1056"/>
    </w:p>
    <w:p w14:paraId="6948E366" w14:textId="77777777" w:rsidR="00167B91" w:rsidRPr="00167B91" w:rsidRDefault="00167B91" w:rsidP="00167B91">
      <w:pPr>
        <w:numPr>
          <w:ilvl w:val="2"/>
          <w:numId w:val="6"/>
        </w:numPr>
        <w:outlineLvl w:val="2"/>
        <w:rPr>
          <w:color w:val="FF0000"/>
        </w:rPr>
      </w:pPr>
      <w:bookmarkStart w:id="1057" w:name="_Ref103420773"/>
      <w:bookmarkStart w:id="1058" w:name="_Ref121711373"/>
      <w:r w:rsidRPr="00167B91">
        <w:rPr>
          <w:color w:val="000000"/>
        </w:rPr>
        <w:t>notify the Transmission Owner submitting the request and any other Transmission Owner, which is likely to be materially affected by the requested change, whether or not and, where relevant, how The Company intends to accommodate such request; and</w:t>
      </w:r>
      <w:bookmarkEnd w:id="1057"/>
      <w:bookmarkEnd w:id="1058"/>
      <w:r w:rsidRPr="00167B91">
        <w:rPr>
          <w:color w:val="FF0000"/>
        </w:rPr>
        <w:t xml:space="preserve"> </w:t>
      </w:r>
    </w:p>
    <w:p w14:paraId="2C48BD09" w14:textId="77777777" w:rsidR="00167B91" w:rsidRPr="00167B91" w:rsidRDefault="00167B91" w:rsidP="00167B91">
      <w:pPr>
        <w:numPr>
          <w:ilvl w:val="2"/>
          <w:numId w:val="6"/>
        </w:numPr>
        <w:tabs>
          <w:tab w:val="clear" w:pos="1428"/>
          <w:tab w:val="left" w:pos="1418"/>
        </w:tabs>
        <w:outlineLvl w:val="2"/>
      </w:pPr>
      <w:r w:rsidRPr="00167B91">
        <w:t>where relevant, change and re-issue such TEC Exchange Planning Assumptions accordingly.</w:t>
      </w:r>
      <w:bookmarkStart w:id="1059" w:name="_Ref103420917"/>
    </w:p>
    <w:p w14:paraId="7D88DB35" w14:textId="77777777" w:rsidR="00167B91" w:rsidRPr="00167B91" w:rsidRDefault="00167B91" w:rsidP="00167B91">
      <w:pPr>
        <w:numPr>
          <w:ilvl w:val="2"/>
          <w:numId w:val="3"/>
        </w:numPr>
        <w:tabs>
          <w:tab w:val="clear" w:pos="864"/>
          <w:tab w:val="num" w:pos="709"/>
        </w:tabs>
        <w:ind w:left="709" w:hanging="709"/>
        <w:outlineLvl w:val="1"/>
        <w:rPr>
          <w:color w:val="000000"/>
        </w:rPr>
      </w:pPr>
      <w:r w:rsidRPr="00167B91">
        <w:t>A Transmission Owner may refer to the Authority as a Dispute in accordance with Section H, paragraph 4.1:</w:t>
      </w:r>
      <w:bookmarkEnd w:id="1059"/>
    </w:p>
    <w:p w14:paraId="064E7166" w14:textId="77777777" w:rsidR="00167B91" w:rsidRPr="00167B91" w:rsidRDefault="00167B91" w:rsidP="00167B91">
      <w:pPr>
        <w:numPr>
          <w:ilvl w:val="3"/>
          <w:numId w:val="3"/>
        </w:numPr>
        <w:tabs>
          <w:tab w:val="num" w:pos="1418"/>
        </w:tabs>
        <w:ind w:left="1418" w:hanging="709"/>
        <w:outlineLvl w:val="2"/>
        <w:rPr>
          <w:color w:val="000000"/>
        </w:rPr>
      </w:pPr>
      <w:r w:rsidRPr="00167B91">
        <w:rPr>
          <w:color w:val="000000"/>
        </w:rPr>
        <w:t>any notice received from The Company under 2.6.1; or</w:t>
      </w:r>
    </w:p>
    <w:p w14:paraId="0A611453" w14:textId="77777777" w:rsidR="00167B91" w:rsidRPr="00167B91" w:rsidRDefault="00167B91" w:rsidP="00167B91">
      <w:pPr>
        <w:numPr>
          <w:ilvl w:val="3"/>
          <w:numId w:val="3"/>
        </w:numPr>
        <w:tabs>
          <w:tab w:val="num" w:pos="1418"/>
        </w:tabs>
        <w:ind w:left="1418" w:hanging="709"/>
        <w:outlineLvl w:val="2"/>
        <w:rPr>
          <w:color w:val="000000"/>
        </w:rPr>
      </w:pPr>
      <w:r w:rsidRPr="00167B91">
        <w:rPr>
          <w:color w:val="000000"/>
        </w:rPr>
        <w:lastRenderedPageBreak/>
        <w:t>any failure by The Company to respond to a request made by such Transmission Owner under paragraph 2.5 within a reasonable period of time, taking into account the nature, complexity and urgency of the request.</w:t>
      </w:r>
    </w:p>
    <w:p w14:paraId="49556574" w14:textId="77777777" w:rsidR="00167B91" w:rsidRPr="00167B91" w:rsidRDefault="00167B91" w:rsidP="00167B91">
      <w:pPr>
        <w:numPr>
          <w:ilvl w:val="2"/>
          <w:numId w:val="3"/>
        </w:numPr>
        <w:tabs>
          <w:tab w:val="clear" w:pos="864"/>
          <w:tab w:val="num" w:pos="709"/>
        </w:tabs>
        <w:ind w:left="709" w:hanging="709"/>
        <w:outlineLvl w:val="1"/>
        <w:rPr>
          <w:color w:val="000000"/>
        </w:rPr>
      </w:pPr>
      <w:r w:rsidRPr="00167B91">
        <w:rPr>
          <w:color w:val="000000"/>
        </w:rPr>
        <w:t xml:space="preserve">For the avoidance of doubt, any change made to TEC Exchange Planning Assumptions pursuant to paragraphs 2.4 or 2.6 shall change the existing set of TEC Exchange Planning Assumptions and shall not constitute a separate set of TEC Exchange Planning Assumptions.   </w:t>
      </w:r>
    </w:p>
    <w:p w14:paraId="6C2200E8" w14:textId="77777777" w:rsidR="00167B91" w:rsidRPr="00167B91" w:rsidRDefault="00167B91" w:rsidP="00167B91">
      <w:pPr>
        <w:numPr>
          <w:ilvl w:val="2"/>
          <w:numId w:val="3"/>
        </w:numPr>
        <w:tabs>
          <w:tab w:val="clear" w:pos="864"/>
          <w:tab w:val="num" w:pos="709"/>
        </w:tabs>
        <w:ind w:left="709" w:hanging="709"/>
        <w:outlineLvl w:val="1"/>
        <w:rPr>
          <w:color w:val="000000"/>
          <w:u w:val="single"/>
        </w:rPr>
      </w:pPr>
      <w:r w:rsidRPr="00167B91">
        <w:rPr>
          <w:color w:val="000000"/>
        </w:rPr>
        <w:t>The Company shall act in accordance with Good Industry Practice in deciding whether to generate any set of TEC Exchange Planning Assumptions and, where relevant, in generating or modifying such TEC Exchange Planning Assumptions pursuant to this paragraph 2.</w:t>
      </w:r>
      <w:r w:rsidRPr="00167B91">
        <w:rPr>
          <w:color w:val="000000"/>
          <w:u w:val="single"/>
        </w:rPr>
        <w:t xml:space="preserve"> </w:t>
      </w:r>
    </w:p>
    <w:p w14:paraId="6F89C874" w14:textId="77777777" w:rsidR="00167B91" w:rsidRPr="00167B91" w:rsidRDefault="00167B91" w:rsidP="00167B91">
      <w:pPr>
        <w:numPr>
          <w:ilvl w:val="1"/>
          <w:numId w:val="3"/>
        </w:numPr>
        <w:tabs>
          <w:tab w:val="clear" w:pos="864"/>
          <w:tab w:val="num" w:pos="709"/>
        </w:tabs>
        <w:ind w:left="709" w:hanging="709"/>
        <w:outlineLvl w:val="0"/>
        <w:rPr>
          <w:color w:val="000000"/>
          <w:kern w:val="28"/>
        </w:rPr>
      </w:pPr>
      <w:r w:rsidRPr="00167B91">
        <w:rPr>
          <w:b/>
          <w:bCs/>
          <w:color w:val="000000"/>
          <w:kern w:val="28"/>
        </w:rPr>
        <w:t>TEC EXCHANGE RATES</w:t>
      </w:r>
    </w:p>
    <w:p w14:paraId="13DBF3DE" w14:textId="77777777" w:rsidR="00167B91" w:rsidRPr="00167B91" w:rsidRDefault="00167B91" w:rsidP="00167B91">
      <w:pPr>
        <w:numPr>
          <w:ilvl w:val="2"/>
          <w:numId w:val="3"/>
        </w:numPr>
        <w:tabs>
          <w:tab w:val="clear" w:pos="864"/>
          <w:tab w:val="num" w:pos="709"/>
        </w:tabs>
        <w:ind w:left="709" w:hanging="709"/>
        <w:outlineLvl w:val="1"/>
        <w:rPr>
          <w:color w:val="000000"/>
        </w:rPr>
      </w:pPr>
      <w:r w:rsidRPr="00167B91">
        <w:rPr>
          <w:color w:val="000000"/>
        </w:rPr>
        <w:t>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The Company TEC Exchange Rate Application, except that:</w:t>
      </w:r>
    </w:p>
    <w:p w14:paraId="78274A83" w14:textId="77777777" w:rsidR="00167B91" w:rsidRPr="00167B91" w:rsidRDefault="00167B91" w:rsidP="00167B91">
      <w:pPr>
        <w:numPr>
          <w:ilvl w:val="3"/>
          <w:numId w:val="3"/>
        </w:numPr>
        <w:tabs>
          <w:tab w:val="num" w:pos="1418"/>
        </w:tabs>
        <w:ind w:left="1418" w:hanging="709"/>
        <w:outlineLvl w:val="2"/>
      </w:pPr>
      <w:r w:rsidRPr="00167B91">
        <w:t>for the purpose of Part One, paragraph 2.2, such Transmission Owner shall take into account TEC Exchange Planning Assumptions provided to it under paragraph 2 (as modified or updated pursuant to paragraphs 2.4 or 2.6) in respect of The Company TEC Exchange Rate Application in the place of any other Planning Assumptions.</w:t>
      </w:r>
      <w:bookmarkStart w:id="1060" w:name="_Ref103501192"/>
    </w:p>
    <w:p w14:paraId="16626CA4" w14:textId="77777777" w:rsidR="00167B91" w:rsidRPr="00167B91" w:rsidRDefault="00167B91" w:rsidP="00167B91">
      <w:pPr>
        <w:numPr>
          <w:ilvl w:val="2"/>
          <w:numId w:val="3"/>
        </w:numPr>
        <w:tabs>
          <w:tab w:val="clear" w:pos="864"/>
          <w:tab w:val="num" w:pos="709"/>
        </w:tabs>
        <w:ind w:left="709" w:hanging="709"/>
        <w:outlineLvl w:val="1"/>
      </w:pPr>
      <w:bookmarkStart w:id="1061" w:name="_Ref121649477"/>
      <w:r w:rsidRPr="00167B91">
        <w:t>A Transmission Owner which receives an effective The Company TEC Exchange Rate Application under paragraph 1.2 above shall, unless otherwise agreed with The Company or determined or directed by the Authority, submit a TO TEC Exchange Rate to The Company as soon as reasonably practicable and, in any event, on or before the later of:</w:t>
      </w:r>
      <w:bookmarkEnd w:id="1060"/>
      <w:bookmarkEnd w:id="1061"/>
      <w:r w:rsidRPr="00167B91">
        <w:t xml:space="preserve"> </w:t>
      </w:r>
    </w:p>
    <w:p w14:paraId="58EE9C87" w14:textId="77777777" w:rsidR="00167B91" w:rsidRPr="00167B91" w:rsidRDefault="00167B91" w:rsidP="00167B91">
      <w:pPr>
        <w:numPr>
          <w:ilvl w:val="3"/>
          <w:numId w:val="3"/>
        </w:numPr>
        <w:tabs>
          <w:tab w:val="num" w:pos="1418"/>
        </w:tabs>
        <w:ind w:left="1418" w:hanging="709"/>
        <w:outlineLvl w:val="2"/>
        <w:rPr>
          <w:color w:val="000000"/>
        </w:rPr>
      </w:pPr>
      <w:bookmarkStart w:id="1062" w:name="_Ref103501203"/>
      <w:r w:rsidRPr="00167B91">
        <w:rPr>
          <w:color w:val="000000"/>
        </w:rPr>
        <w:t>three months less thirteen Business Days after the User Application Date; and</w:t>
      </w:r>
      <w:bookmarkEnd w:id="1062"/>
    </w:p>
    <w:p w14:paraId="54F7D5C9" w14:textId="77777777" w:rsidR="00167B91" w:rsidRPr="00167B91" w:rsidRDefault="00167B91" w:rsidP="00167B91">
      <w:pPr>
        <w:numPr>
          <w:ilvl w:val="3"/>
          <w:numId w:val="3"/>
        </w:numPr>
        <w:tabs>
          <w:tab w:val="num" w:pos="1418"/>
        </w:tabs>
        <w:ind w:left="1418" w:hanging="709"/>
        <w:outlineLvl w:val="2"/>
        <w:rPr>
          <w:color w:val="000000"/>
          <w:u w:val="single"/>
        </w:rPr>
      </w:pPr>
      <w:bookmarkStart w:id="1063" w:name="_Ref103501215"/>
      <w:r w:rsidRPr="00167B91">
        <w:rPr>
          <w:color w:val="000000"/>
        </w:rPr>
        <w:t>where relevant, three months less fifteen Business Days after the TEC Exchange Assumptions Date.</w:t>
      </w:r>
      <w:bookmarkEnd w:id="1063"/>
    </w:p>
    <w:p w14:paraId="42D16BB1" w14:textId="77777777" w:rsidR="00167B91" w:rsidRPr="00167B91" w:rsidRDefault="00167B91" w:rsidP="00167B91">
      <w:pPr>
        <w:numPr>
          <w:ilvl w:val="2"/>
          <w:numId w:val="3"/>
        </w:numPr>
        <w:tabs>
          <w:tab w:val="clear" w:pos="864"/>
          <w:tab w:val="num" w:pos="709"/>
        </w:tabs>
        <w:ind w:left="709" w:hanging="709"/>
        <w:outlineLvl w:val="1"/>
        <w:rPr>
          <w:color w:val="000000"/>
        </w:rPr>
      </w:pPr>
      <w:r w:rsidRPr="00167B91">
        <w:rPr>
          <w:color w:val="000000"/>
        </w:rPr>
        <w:t>The Company and a Transmission Owner may agree that the Transmission Owner may submit  its TO TEC Exchange Rate otherwise than in accordance with the dates set out in paragraph 3.2 provided that:</w:t>
      </w:r>
    </w:p>
    <w:p w14:paraId="771D3FD0" w14:textId="77777777" w:rsidR="00167B91" w:rsidRPr="00167B91" w:rsidRDefault="00167B91" w:rsidP="00167B91">
      <w:pPr>
        <w:numPr>
          <w:ilvl w:val="3"/>
          <w:numId w:val="3"/>
        </w:numPr>
        <w:tabs>
          <w:tab w:val="num" w:pos="1418"/>
        </w:tabs>
        <w:ind w:left="1418" w:hanging="709"/>
        <w:outlineLvl w:val="2"/>
        <w:rPr>
          <w:color w:val="000000"/>
        </w:rPr>
      </w:pPr>
      <w:r w:rsidRPr="00167B91">
        <w:rPr>
          <w:color w:val="000000"/>
        </w:rPr>
        <w:t>a TO TEC Exchange Rate to which sub-paragraph 3.2.1 applies shall be submitted not later than three months less five Business Days after the User Application Date; and</w:t>
      </w:r>
    </w:p>
    <w:p w14:paraId="3825F896" w14:textId="77777777" w:rsidR="00167B91" w:rsidRPr="00167B91" w:rsidRDefault="00167B91" w:rsidP="00167B91">
      <w:pPr>
        <w:numPr>
          <w:ilvl w:val="3"/>
          <w:numId w:val="3"/>
        </w:numPr>
        <w:tabs>
          <w:tab w:val="num" w:pos="1418"/>
        </w:tabs>
        <w:ind w:left="1418" w:hanging="709"/>
        <w:outlineLvl w:val="2"/>
        <w:rPr>
          <w:color w:val="000000"/>
        </w:rPr>
      </w:pPr>
      <w:r w:rsidRPr="00167B91">
        <w:rPr>
          <w:color w:val="000000"/>
        </w:rPr>
        <w:t>a TO TEC Exchange Rate to which sub-paragraph 3.2.2 applies shall be submitted not later than three months less seven Business Days after the TEC Exchange Assumptions Date,</w:t>
      </w:r>
    </w:p>
    <w:p w14:paraId="23BE6D3B" w14:textId="77777777" w:rsidR="00167B91" w:rsidRPr="00167B91" w:rsidRDefault="00167B91" w:rsidP="00167B91">
      <w:pPr>
        <w:tabs>
          <w:tab w:val="num" w:pos="1418"/>
        </w:tabs>
        <w:ind w:left="1418" w:hanging="709"/>
        <w:outlineLvl w:val="1"/>
        <w:rPr>
          <w:color w:val="000000"/>
        </w:rPr>
      </w:pPr>
      <w:r w:rsidRPr="00167B91">
        <w:rPr>
          <w:color w:val="000000"/>
        </w:rPr>
        <w:lastRenderedPageBreak/>
        <w:t>unless otherwise directed by the Authority.</w:t>
      </w:r>
    </w:p>
    <w:p w14:paraId="5B7148FF" w14:textId="77777777" w:rsidR="00167B91" w:rsidRPr="00167B91" w:rsidRDefault="00167B91" w:rsidP="00167B91">
      <w:pPr>
        <w:numPr>
          <w:ilvl w:val="1"/>
          <w:numId w:val="5"/>
        </w:numPr>
        <w:tabs>
          <w:tab w:val="clear" w:pos="360"/>
          <w:tab w:val="left" w:pos="720"/>
        </w:tabs>
        <w:ind w:left="709" w:hanging="709"/>
        <w:outlineLvl w:val="1"/>
        <w:rPr>
          <w:color w:val="FF0000"/>
        </w:rPr>
      </w:pPr>
      <w:r w:rsidRPr="00167B91">
        <w:rPr>
          <w:color w:val="000000"/>
        </w:rPr>
        <w:t>In the event that The Company modifies TEC Exchange Planning Assumptions after a Transmission Owner has submitted its TO TEC Exchange Rate for The Company TEC Exchange Rate Application to which such TEC Exchange Planning Assumptions apply, the Transmission Owner shall revise and re-submit its TO TEC Exchange Rate to The Company, taking into account such modified TEC Exchange Rate Planning Assumptions, as soon as reasonably practicable.</w:t>
      </w:r>
      <w:r w:rsidRPr="00167B91">
        <w:rPr>
          <w:color w:val="FF0000"/>
        </w:rPr>
        <w:t xml:space="preserve">  </w:t>
      </w:r>
    </w:p>
    <w:p w14:paraId="240A534D" w14:textId="77777777" w:rsidR="00167B91" w:rsidRPr="00167B91" w:rsidRDefault="00167B91" w:rsidP="00167B91">
      <w:pPr>
        <w:spacing w:after="0" w:line="240" w:lineRule="auto"/>
        <w:rPr>
          <w:b/>
          <w:color w:val="FF0000"/>
        </w:rPr>
      </w:pPr>
    </w:p>
    <w:p w14:paraId="3B2A83B2" w14:textId="029803A6" w:rsidR="00167B91" w:rsidRPr="00167B91" w:rsidRDefault="00167B91" w:rsidP="00167B91">
      <w:pPr>
        <w:spacing w:after="0"/>
        <w:rPr>
          <w:b/>
        </w:rPr>
      </w:pPr>
      <w:r w:rsidRPr="00167B91">
        <w:rPr>
          <w:b/>
        </w:rPr>
        <w:t xml:space="preserve">PART </w:t>
      </w:r>
      <w:ins w:id="1064" w:author="Steve Baker (ESO)" w:date="2023-08-25T14:06:00Z">
        <w:r w:rsidR="00924F40">
          <w:rPr>
            <w:b/>
          </w:rPr>
          <w:t>FIVE</w:t>
        </w:r>
      </w:ins>
      <w:r w:rsidRPr="00167B91">
        <w:rPr>
          <w:b/>
        </w:rPr>
        <w:t>: STATEMENT OF WORKS</w:t>
      </w:r>
    </w:p>
    <w:p w14:paraId="690B0B85" w14:textId="77777777" w:rsidR="00167B91" w:rsidRPr="00167B91" w:rsidRDefault="00167B91" w:rsidP="00167B91">
      <w:pPr>
        <w:spacing w:after="0"/>
        <w:rPr>
          <w:color w:val="000000"/>
          <w:u w:val="single"/>
        </w:rPr>
      </w:pPr>
    </w:p>
    <w:p w14:paraId="67C5CE92" w14:textId="77777777" w:rsidR="00167B91" w:rsidRPr="00167B91" w:rsidRDefault="00167B91" w:rsidP="00167B91">
      <w:pPr>
        <w:numPr>
          <w:ilvl w:val="0"/>
          <w:numId w:val="7"/>
        </w:numPr>
        <w:tabs>
          <w:tab w:val="num" w:pos="709"/>
        </w:tabs>
        <w:spacing w:after="0"/>
        <w:ind w:left="709" w:hanging="709"/>
        <w:rPr>
          <w:rFonts w:cs="Arial"/>
          <w:b/>
          <w:bCs/>
          <w:color w:val="000000"/>
        </w:rPr>
      </w:pPr>
      <w:r w:rsidRPr="00167B91">
        <w:rPr>
          <w:rFonts w:cs="Arial"/>
          <w:b/>
          <w:bCs/>
          <w:color w:val="000000"/>
        </w:rPr>
        <w:t>STATEMENT OF WORKS PROCESS</w:t>
      </w:r>
    </w:p>
    <w:p w14:paraId="2A92AE67" w14:textId="77777777" w:rsidR="00167B91" w:rsidRPr="00167B91" w:rsidRDefault="00167B91" w:rsidP="00167B91">
      <w:pPr>
        <w:spacing w:after="0"/>
        <w:rPr>
          <w:rFonts w:cs="Arial"/>
          <w:color w:val="000000"/>
          <w:u w:val="single"/>
        </w:rPr>
      </w:pPr>
    </w:p>
    <w:p w14:paraId="58396674" w14:textId="77777777" w:rsidR="00167B91" w:rsidRPr="00167B91" w:rsidRDefault="00167B91" w:rsidP="00167B91">
      <w:pPr>
        <w:numPr>
          <w:ilvl w:val="1"/>
          <w:numId w:val="7"/>
        </w:numPr>
        <w:tabs>
          <w:tab w:val="num" w:pos="709"/>
        </w:tabs>
        <w:spacing w:after="0"/>
        <w:ind w:left="709"/>
        <w:rPr>
          <w:rFonts w:cs="Arial"/>
          <w:color w:val="000000"/>
        </w:rPr>
      </w:pPr>
      <w:r w:rsidRPr="00167B91">
        <w:rPr>
          <w:rFonts w:cs="Arial"/>
          <w:color w:val="000000"/>
        </w:rPr>
        <w:t>If The Company considers it may be necessary, it shall submit The Company Request for a Statement of Works in accordance with paragraph 1.2 to:</w:t>
      </w:r>
    </w:p>
    <w:p w14:paraId="2D1C6375" w14:textId="77777777" w:rsidR="00167B91" w:rsidRPr="00167B91" w:rsidRDefault="00167B91" w:rsidP="00167B91">
      <w:pPr>
        <w:spacing w:after="0"/>
        <w:ind w:left="-11"/>
        <w:rPr>
          <w:rFonts w:cs="Arial"/>
          <w:color w:val="000000"/>
        </w:rPr>
      </w:pPr>
    </w:p>
    <w:p w14:paraId="352047E3" w14:textId="77777777" w:rsidR="00167B91" w:rsidRPr="00167B91" w:rsidRDefault="00167B91" w:rsidP="00167B91">
      <w:pPr>
        <w:tabs>
          <w:tab w:val="num" w:pos="1418"/>
        </w:tabs>
        <w:spacing w:after="0"/>
        <w:ind w:left="1418" w:hanging="709"/>
        <w:rPr>
          <w:rFonts w:cs="Arial"/>
          <w:color w:val="000000"/>
        </w:rPr>
      </w:pPr>
      <w:r w:rsidRPr="00167B91">
        <w:rPr>
          <w:rFonts w:cs="Arial"/>
          <w:color w:val="000000"/>
        </w:rPr>
        <w:t>1.1.1</w:t>
      </w:r>
      <w:r w:rsidRPr="00167B91">
        <w:rPr>
          <w:rFonts w:cs="Arial"/>
          <w:color w:val="000000"/>
        </w:rPr>
        <w:tab/>
        <w:t>the Transmission Owner, if any, whose Transmission System is located at the Relevant Connection Site;</w:t>
      </w:r>
    </w:p>
    <w:p w14:paraId="327294C6" w14:textId="77777777" w:rsidR="00167B91" w:rsidRPr="00167B91" w:rsidRDefault="00167B91" w:rsidP="00167B91">
      <w:pPr>
        <w:tabs>
          <w:tab w:val="num" w:pos="1418"/>
        </w:tabs>
        <w:spacing w:after="0"/>
        <w:ind w:left="1418" w:hanging="709"/>
        <w:rPr>
          <w:rFonts w:cs="Arial"/>
          <w:color w:val="000000"/>
        </w:rPr>
      </w:pPr>
    </w:p>
    <w:p w14:paraId="70C24A71" w14:textId="77777777" w:rsidR="00167B91" w:rsidRPr="00167B91" w:rsidRDefault="00167B91" w:rsidP="00167B91">
      <w:pPr>
        <w:tabs>
          <w:tab w:val="num" w:pos="1418"/>
        </w:tabs>
        <w:spacing w:after="0"/>
        <w:ind w:left="1418" w:hanging="709"/>
        <w:rPr>
          <w:rFonts w:cs="Arial"/>
          <w:color w:val="000000"/>
        </w:rPr>
      </w:pPr>
      <w:r w:rsidRPr="00167B91">
        <w:rPr>
          <w:rFonts w:cs="Arial"/>
          <w:color w:val="000000"/>
        </w:rPr>
        <w:t>1.1.2</w:t>
      </w:r>
      <w:r w:rsidRPr="00167B91">
        <w:rPr>
          <w:rFonts w:cs="Arial"/>
          <w:color w:val="000000"/>
        </w:rPr>
        <w:tab/>
        <w:t>any Transmission Owner in relation to whose Transmission System the Relevant Connection Site satisfies the criteria set out in Schedule Four; and</w:t>
      </w:r>
    </w:p>
    <w:p w14:paraId="68AEBB12" w14:textId="77777777" w:rsidR="00167B91" w:rsidRPr="00167B91" w:rsidRDefault="00167B91" w:rsidP="00167B91">
      <w:pPr>
        <w:tabs>
          <w:tab w:val="num" w:pos="1418"/>
        </w:tabs>
        <w:spacing w:after="0"/>
        <w:ind w:left="1418" w:hanging="709"/>
        <w:rPr>
          <w:rFonts w:cs="Arial"/>
          <w:color w:val="000000"/>
        </w:rPr>
      </w:pPr>
    </w:p>
    <w:p w14:paraId="124BA2A5" w14:textId="77777777" w:rsidR="00167B91" w:rsidRPr="00167B91" w:rsidRDefault="00167B91" w:rsidP="00167B91">
      <w:pPr>
        <w:tabs>
          <w:tab w:val="num" w:pos="1418"/>
        </w:tabs>
        <w:spacing w:after="0"/>
        <w:ind w:left="1418" w:hanging="709"/>
        <w:rPr>
          <w:rFonts w:cs="Arial"/>
          <w:color w:val="000000"/>
        </w:rPr>
      </w:pPr>
      <w:r w:rsidRPr="00167B91">
        <w:rPr>
          <w:rFonts w:cs="Arial"/>
          <w:color w:val="000000"/>
        </w:rPr>
        <w:t>1.1.3</w:t>
      </w:r>
      <w:r w:rsidRPr="00167B91">
        <w:rPr>
          <w:rFonts w:cs="Arial"/>
          <w:color w:val="000000"/>
        </w:rPr>
        <w:tab/>
        <w:t>any Transmission Owner which does not receive The Company Request for a Statement of Works pursuant to sub-paragraphs 1.1.1 or 1.1.2, but which:</w:t>
      </w:r>
    </w:p>
    <w:p w14:paraId="7AAB4624" w14:textId="77777777" w:rsidR="00167B91" w:rsidRPr="00167B91" w:rsidRDefault="00167B91" w:rsidP="00167B91">
      <w:pPr>
        <w:spacing w:after="0"/>
        <w:rPr>
          <w:rFonts w:cs="Arial"/>
          <w:color w:val="000000"/>
        </w:rPr>
      </w:pPr>
    </w:p>
    <w:p w14:paraId="17AEC7BF" w14:textId="77777777" w:rsidR="00167B91" w:rsidRPr="00167B91" w:rsidRDefault="00167B91" w:rsidP="00167B91">
      <w:pPr>
        <w:tabs>
          <w:tab w:val="num" w:pos="2127"/>
        </w:tabs>
        <w:spacing w:after="0"/>
        <w:ind w:left="2127" w:hanging="709"/>
        <w:rPr>
          <w:rFonts w:cs="Arial"/>
          <w:color w:val="000000"/>
        </w:rPr>
      </w:pPr>
      <w:r w:rsidRPr="00167B91">
        <w:rPr>
          <w:rFonts w:cs="Arial"/>
          <w:color w:val="000000"/>
        </w:rPr>
        <w:t>1.1.3.1</w:t>
      </w:r>
      <w:r w:rsidRPr="00167B91">
        <w:rPr>
          <w:rFonts w:cs="Arial"/>
          <w:color w:val="000000"/>
        </w:rPr>
        <w:tab/>
        <w:t>otherwise receives Statement of Works Planning Assumptions pursuant to paragraph 2.2 in relation to the Relevant Connection Site; or</w:t>
      </w:r>
    </w:p>
    <w:p w14:paraId="273196D2" w14:textId="77777777" w:rsidR="00167B91" w:rsidRPr="00167B91" w:rsidRDefault="00167B91" w:rsidP="00167B91">
      <w:pPr>
        <w:tabs>
          <w:tab w:val="num" w:pos="2127"/>
        </w:tabs>
        <w:spacing w:after="0"/>
        <w:ind w:left="2127" w:hanging="709"/>
        <w:rPr>
          <w:rFonts w:cs="Arial"/>
          <w:color w:val="000000"/>
        </w:rPr>
      </w:pPr>
    </w:p>
    <w:p w14:paraId="3473C51D" w14:textId="77777777" w:rsidR="00167B91" w:rsidRPr="00167B91" w:rsidRDefault="00167B91" w:rsidP="00167B91">
      <w:pPr>
        <w:tabs>
          <w:tab w:val="num" w:pos="2127"/>
        </w:tabs>
        <w:spacing w:after="0"/>
        <w:ind w:left="2127" w:hanging="709"/>
        <w:rPr>
          <w:rFonts w:cs="Arial"/>
          <w:color w:val="000000"/>
        </w:rPr>
      </w:pPr>
      <w:r w:rsidRPr="00167B91">
        <w:rPr>
          <w:rFonts w:cs="Arial"/>
          <w:color w:val="000000"/>
        </w:rPr>
        <w:t>1.1.3.2</w:t>
      </w:r>
      <w:r w:rsidRPr="00167B91">
        <w:rPr>
          <w:rFonts w:cs="Arial"/>
          <w:color w:val="000000"/>
        </w:rPr>
        <w:tab/>
        <w:t xml:space="preserve">The Company otherwise identifies is likely to be required to submit a TO Statement of Works Notice in respect of the Statement of Works Project,  </w:t>
      </w:r>
    </w:p>
    <w:p w14:paraId="585DC6AB" w14:textId="77777777" w:rsidR="00167B91" w:rsidRPr="00167B91" w:rsidRDefault="00167B91" w:rsidP="00167B91">
      <w:pPr>
        <w:tabs>
          <w:tab w:val="num" w:pos="709"/>
        </w:tabs>
        <w:spacing w:after="0"/>
        <w:ind w:left="709"/>
        <w:rPr>
          <w:rFonts w:cs="Arial"/>
          <w:color w:val="000000"/>
        </w:rPr>
      </w:pPr>
    </w:p>
    <w:p w14:paraId="209B85DC" w14:textId="77777777" w:rsidR="00167B91" w:rsidRPr="00167B91" w:rsidRDefault="00167B91" w:rsidP="00167B91">
      <w:pPr>
        <w:tabs>
          <w:tab w:val="num" w:pos="709"/>
        </w:tabs>
        <w:spacing w:after="0"/>
        <w:ind w:left="709"/>
        <w:rPr>
          <w:rFonts w:cs="Arial"/>
          <w:color w:val="000000"/>
        </w:rPr>
      </w:pPr>
      <w:r w:rsidRPr="00167B91">
        <w:rPr>
          <w:rFonts w:cs="Arial"/>
          <w:color w:val="000000"/>
        </w:rPr>
        <w:t xml:space="preserve">(The Company and each Transmission Owner which receives The Company Request for a Statement of Works shall be referred to in this Section as a </w:t>
      </w:r>
      <w:r w:rsidRPr="00167B91">
        <w:rPr>
          <w:rFonts w:cs="Arial"/>
          <w:b/>
          <w:bCs/>
          <w:color w:val="000000"/>
        </w:rPr>
        <w:t>“Statement of Works Party”</w:t>
      </w:r>
      <w:r w:rsidRPr="00167B91">
        <w:rPr>
          <w:rFonts w:cs="Arial"/>
          <w:color w:val="000000"/>
        </w:rPr>
        <w:t xml:space="preserve">). </w:t>
      </w:r>
    </w:p>
    <w:p w14:paraId="096B0671" w14:textId="77777777" w:rsidR="00167B91" w:rsidRPr="00167B91" w:rsidRDefault="00167B91" w:rsidP="00167B91">
      <w:pPr>
        <w:tabs>
          <w:tab w:val="num" w:pos="709"/>
        </w:tabs>
        <w:spacing w:after="0"/>
        <w:ind w:left="709"/>
        <w:rPr>
          <w:rFonts w:cs="Arial"/>
          <w:color w:val="000000"/>
        </w:rPr>
      </w:pPr>
    </w:p>
    <w:p w14:paraId="69E2D565" w14:textId="77777777" w:rsidR="00167B91" w:rsidRPr="00167B91" w:rsidRDefault="00167B91" w:rsidP="00167B91">
      <w:pPr>
        <w:numPr>
          <w:ilvl w:val="1"/>
          <w:numId w:val="9"/>
        </w:numPr>
        <w:tabs>
          <w:tab w:val="clear" w:pos="338"/>
          <w:tab w:val="num" w:pos="709"/>
        </w:tabs>
        <w:spacing w:after="0"/>
        <w:ind w:left="709" w:hanging="731"/>
        <w:rPr>
          <w:rFonts w:cs="Arial"/>
          <w:color w:val="000000"/>
        </w:rPr>
      </w:pPr>
      <w:r w:rsidRPr="00167B91">
        <w:rPr>
          <w:rFonts w:cs="Arial"/>
          <w:color w:val="000000"/>
        </w:rPr>
        <w:t>The Company shall submit The Company Request for a Statement of Works:</w:t>
      </w:r>
    </w:p>
    <w:p w14:paraId="3E21744F" w14:textId="77777777" w:rsidR="00167B91" w:rsidRPr="00167B91" w:rsidRDefault="00167B91" w:rsidP="00167B91">
      <w:pPr>
        <w:spacing w:after="0"/>
        <w:ind w:left="-11"/>
        <w:rPr>
          <w:rFonts w:cs="Arial"/>
          <w:color w:val="000000"/>
        </w:rPr>
      </w:pPr>
    </w:p>
    <w:p w14:paraId="2477D4C4" w14:textId="77777777" w:rsidR="00167B91" w:rsidRPr="00167B91" w:rsidRDefault="00167B91" w:rsidP="00167B91">
      <w:pPr>
        <w:numPr>
          <w:ilvl w:val="2"/>
          <w:numId w:val="9"/>
        </w:numPr>
        <w:tabs>
          <w:tab w:val="num" w:pos="1418"/>
        </w:tabs>
        <w:spacing w:after="0"/>
        <w:ind w:left="1418" w:hanging="709"/>
        <w:rPr>
          <w:rFonts w:cs="Arial"/>
          <w:color w:val="000000"/>
        </w:rPr>
      </w:pPr>
      <w:r w:rsidRPr="00167B91">
        <w:rPr>
          <w:rFonts w:cs="Arial"/>
          <w:color w:val="000000"/>
        </w:rPr>
        <w:t>pursuant to sub-paragraphs 1.1.1 and 1.1.2, as soon as reasonably practicable, and in any event within three Business Days of the User Application Date in relation to such Relevant Connection Site; and</w:t>
      </w:r>
    </w:p>
    <w:p w14:paraId="242A236B" w14:textId="77777777" w:rsidR="00167B91" w:rsidRPr="00167B91" w:rsidRDefault="00167B91" w:rsidP="00167B91">
      <w:pPr>
        <w:tabs>
          <w:tab w:val="num" w:pos="1418"/>
        </w:tabs>
        <w:spacing w:after="0"/>
        <w:ind w:left="1418" w:hanging="709"/>
        <w:rPr>
          <w:rFonts w:cs="Arial"/>
          <w:color w:val="000000"/>
        </w:rPr>
      </w:pPr>
    </w:p>
    <w:p w14:paraId="7F9D8CE5" w14:textId="77777777" w:rsidR="00167B91" w:rsidRPr="00167B91" w:rsidRDefault="00167B91" w:rsidP="00167B91">
      <w:pPr>
        <w:numPr>
          <w:ilvl w:val="2"/>
          <w:numId w:val="9"/>
        </w:numPr>
        <w:tabs>
          <w:tab w:val="num" w:pos="1418"/>
        </w:tabs>
        <w:spacing w:after="0"/>
        <w:ind w:left="1418" w:hanging="709"/>
        <w:rPr>
          <w:rFonts w:cs="Arial"/>
          <w:color w:val="000000"/>
        </w:rPr>
      </w:pPr>
      <w:r w:rsidRPr="00167B91">
        <w:rPr>
          <w:rFonts w:cs="Arial"/>
          <w:color w:val="000000"/>
        </w:rPr>
        <w:t>pursuant to sub-paragraph 1.1.3, at the same time as Statement of Works Planning Assumptions are submitted to a Transmission Owner under paragraph 2.2 or, where applicable, at the same time as The Company gives a Transmission Owner notice under paragraph 2.3.</w:t>
      </w:r>
    </w:p>
    <w:p w14:paraId="5A3322E7" w14:textId="77777777" w:rsidR="00167B91" w:rsidRPr="00167B91" w:rsidRDefault="00167B91" w:rsidP="00167B91">
      <w:pPr>
        <w:spacing w:after="0"/>
        <w:rPr>
          <w:rFonts w:cs="Arial"/>
          <w:color w:val="000000"/>
        </w:rPr>
      </w:pPr>
    </w:p>
    <w:p w14:paraId="76CEDF8A" w14:textId="77777777" w:rsidR="00167B91" w:rsidRPr="00167B91" w:rsidRDefault="00167B91" w:rsidP="00167B91">
      <w:pPr>
        <w:numPr>
          <w:ilvl w:val="1"/>
          <w:numId w:val="9"/>
        </w:numPr>
        <w:tabs>
          <w:tab w:val="clear" w:pos="338"/>
          <w:tab w:val="num" w:pos="709"/>
        </w:tabs>
        <w:spacing w:after="0"/>
        <w:ind w:left="709" w:hanging="709"/>
        <w:rPr>
          <w:rFonts w:cs="Arial"/>
          <w:color w:val="000000"/>
        </w:rPr>
      </w:pPr>
      <w:r w:rsidRPr="00167B91">
        <w:rPr>
          <w:rFonts w:cs="Arial"/>
          <w:color w:val="000000"/>
        </w:rPr>
        <w:lastRenderedPageBreak/>
        <w:t>For the purposes of this Section D, Part Four, The Company Request for a Statement of Works shall be deemed to be effective if it is complete and clear in all material respects.</w:t>
      </w:r>
    </w:p>
    <w:p w14:paraId="7962B959" w14:textId="77777777" w:rsidR="00167B91" w:rsidRPr="00167B91" w:rsidRDefault="00167B91" w:rsidP="00167B91">
      <w:pPr>
        <w:spacing w:after="0"/>
        <w:ind w:left="-11"/>
        <w:rPr>
          <w:rFonts w:cs="Arial"/>
          <w:color w:val="000000"/>
        </w:rPr>
      </w:pPr>
    </w:p>
    <w:p w14:paraId="5B6D943A" w14:textId="77777777" w:rsidR="00167B91" w:rsidRPr="00167B91" w:rsidRDefault="00167B91" w:rsidP="00167B91">
      <w:pPr>
        <w:numPr>
          <w:ilvl w:val="1"/>
          <w:numId w:val="9"/>
        </w:numPr>
        <w:tabs>
          <w:tab w:val="clear" w:pos="338"/>
          <w:tab w:val="num" w:pos="709"/>
        </w:tabs>
        <w:spacing w:after="0"/>
        <w:ind w:left="709" w:hanging="709"/>
        <w:rPr>
          <w:rFonts w:cs="Arial"/>
          <w:color w:val="000000"/>
        </w:rPr>
      </w:pPr>
      <w:r w:rsidRPr="00167B91">
        <w:rPr>
          <w:rFonts w:cs="Arial"/>
          <w:color w:val="000000"/>
        </w:rPr>
        <w:t>If a Transmission Owner reasonably considers that The Company Request for a Statement of Works is not effective it shall, as soon as reasonably practicable and in any event within five Business Days of receipt of The Company Request for a Statement of Works, notify The Company of:</w:t>
      </w:r>
    </w:p>
    <w:p w14:paraId="15DC4984" w14:textId="77777777" w:rsidR="00167B91" w:rsidRPr="00167B91" w:rsidRDefault="00167B91" w:rsidP="00167B91">
      <w:pPr>
        <w:spacing w:after="0"/>
        <w:rPr>
          <w:rFonts w:cs="Arial"/>
          <w:color w:val="000000"/>
        </w:rPr>
      </w:pPr>
    </w:p>
    <w:p w14:paraId="3EFD1BA1" w14:textId="77777777" w:rsidR="00167B91" w:rsidRPr="00167B91" w:rsidRDefault="00167B91" w:rsidP="00167B91">
      <w:pPr>
        <w:numPr>
          <w:ilvl w:val="2"/>
          <w:numId w:val="9"/>
        </w:numPr>
        <w:tabs>
          <w:tab w:val="num" w:pos="1418"/>
        </w:tabs>
        <w:spacing w:after="0"/>
        <w:ind w:left="1418" w:hanging="709"/>
        <w:rPr>
          <w:rFonts w:cs="Arial"/>
          <w:color w:val="000000"/>
        </w:rPr>
      </w:pPr>
      <w:r w:rsidRPr="00167B91">
        <w:rPr>
          <w:rFonts w:cs="Arial"/>
          <w:color w:val="000000"/>
        </w:rPr>
        <w:t>the detailed reasons why it considers The Company Request for a Statement of Works is incomplete or unclear in a material respect; and</w:t>
      </w:r>
    </w:p>
    <w:p w14:paraId="0F19BEB1" w14:textId="77777777" w:rsidR="00167B91" w:rsidRPr="00167B91" w:rsidRDefault="00167B91" w:rsidP="00167B91">
      <w:pPr>
        <w:spacing w:after="0"/>
        <w:ind w:left="709"/>
        <w:rPr>
          <w:rFonts w:cs="Arial"/>
          <w:color w:val="000000"/>
        </w:rPr>
      </w:pPr>
    </w:p>
    <w:p w14:paraId="69B53F8D" w14:textId="77777777" w:rsidR="00167B91" w:rsidRPr="00167B91" w:rsidRDefault="00167B91" w:rsidP="00167B91">
      <w:pPr>
        <w:numPr>
          <w:ilvl w:val="2"/>
          <w:numId w:val="9"/>
        </w:numPr>
        <w:tabs>
          <w:tab w:val="num" w:pos="1418"/>
        </w:tabs>
        <w:spacing w:after="0"/>
        <w:ind w:left="1418" w:hanging="709"/>
        <w:rPr>
          <w:rFonts w:cs="Arial"/>
          <w:color w:val="000000"/>
        </w:rPr>
      </w:pPr>
      <w:r w:rsidRPr="00167B91">
        <w:rPr>
          <w:rFonts w:cs="Arial"/>
          <w:color w:val="000000"/>
        </w:rPr>
        <w:t>the amendments (including clarifications, additional information, data or other material) it considers are required to make The Company Request for a Statement of Works effective,</w:t>
      </w:r>
    </w:p>
    <w:p w14:paraId="6953E75A" w14:textId="77777777" w:rsidR="00167B91" w:rsidRPr="00167B91" w:rsidRDefault="00167B91" w:rsidP="00167B91">
      <w:pPr>
        <w:tabs>
          <w:tab w:val="num" w:pos="1418"/>
        </w:tabs>
        <w:spacing w:after="0"/>
        <w:ind w:left="1418" w:hanging="709"/>
        <w:rPr>
          <w:rFonts w:cs="Arial"/>
          <w:color w:val="000000"/>
        </w:rPr>
      </w:pPr>
    </w:p>
    <w:p w14:paraId="52DF4D72" w14:textId="77777777" w:rsidR="00167B91" w:rsidRPr="00167B91" w:rsidRDefault="00167B91" w:rsidP="00167B91">
      <w:pPr>
        <w:spacing w:after="0"/>
        <w:ind w:left="720"/>
        <w:rPr>
          <w:color w:val="000000"/>
        </w:rPr>
      </w:pPr>
      <w:r w:rsidRPr="00167B91">
        <w:rPr>
          <w:color w:val="000000"/>
        </w:rPr>
        <w:t>and shall otherwise use its best endeavours to liaise with and assist The Company (and, where reasonably requested by The Company, any relevant third parties) so that The Company Request for a Statement of Works is made effective as soon as reasonably practicable.  Any dispute in relation to the effectiveness of The Company Request for a Statement of Works may be referred as a Dispute to the Authority in accordance with Section H, paragraph 4.1.</w:t>
      </w:r>
    </w:p>
    <w:p w14:paraId="5BAB01E1" w14:textId="77777777" w:rsidR="00167B91" w:rsidRPr="00167B91" w:rsidRDefault="00167B91" w:rsidP="00167B91">
      <w:pPr>
        <w:spacing w:after="0"/>
        <w:rPr>
          <w:rFonts w:cs="Arial"/>
          <w:color w:val="000000"/>
        </w:rPr>
      </w:pPr>
    </w:p>
    <w:p w14:paraId="4A73EB0E" w14:textId="77777777" w:rsidR="00167B91" w:rsidRPr="00167B91" w:rsidRDefault="00167B91" w:rsidP="00167B91">
      <w:pPr>
        <w:numPr>
          <w:ilvl w:val="1"/>
          <w:numId w:val="9"/>
        </w:numPr>
        <w:tabs>
          <w:tab w:val="clear" w:pos="338"/>
          <w:tab w:val="num" w:pos="709"/>
        </w:tabs>
        <w:spacing w:after="0"/>
        <w:ind w:left="709" w:hanging="709"/>
        <w:rPr>
          <w:rFonts w:cs="Arial"/>
          <w:color w:val="000000"/>
        </w:rPr>
      </w:pPr>
      <w:r w:rsidRPr="00167B91">
        <w:rPr>
          <w:rFonts w:cs="Arial"/>
          <w:color w:val="000000"/>
        </w:rPr>
        <w:t>Each Transmission Owner shall charge The Company and The Company shall pay Engineering Charges in relation to a The Company Request for a Statement of Works in accordance with Schedule Ten.</w:t>
      </w:r>
    </w:p>
    <w:p w14:paraId="5C0D5B84" w14:textId="77777777" w:rsidR="00167B91" w:rsidRPr="00167B91" w:rsidRDefault="00167B91" w:rsidP="00167B91">
      <w:pPr>
        <w:spacing w:after="0"/>
        <w:ind w:left="-11" w:hanging="709"/>
        <w:rPr>
          <w:rFonts w:cs="Arial"/>
          <w:color w:val="000000"/>
        </w:rPr>
      </w:pPr>
    </w:p>
    <w:p w14:paraId="077CB238" w14:textId="77777777" w:rsidR="00167B91" w:rsidRPr="00167B91" w:rsidRDefault="00167B91" w:rsidP="00167B91">
      <w:pPr>
        <w:numPr>
          <w:ilvl w:val="1"/>
          <w:numId w:val="9"/>
        </w:numPr>
        <w:tabs>
          <w:tab w:val="clear" w:pos="338"/>
          <w:tab w:val="num" w:pos="709"/>
        </w:tabs>
        <w:spacing w:after="0"/>
        <w:ind w:left="709" w:hanging="709"/>
        <w:rPr>
          <w:rFonts w:cs="Arial"/>
          <w:color w:val="000000"/>
        </w:rPr>
      </w:pPr>
      <w:r w:rsidRPr="00167B91">
        <w:rPr>
          <w:rFonts w:cs="Arial"/>
          <w:color w:val="000000"/>
        </w:rPr>
        <w:t>The Company shall immediately notify each other Statement of Works Party following:</w:t>
      </w:r>
    </w:p>
    <w:p w14:paraId="55CDCAF6" w14:textId="77777777" w:rsidR="00167B91" w:rsidRPr="00167B91" w:rsidRDefault="00167B91" w:rsidP="00167B91">
      <w:pPr>
        <w:spacing w:after="0"/>
        <w:ind w:left="-11" w:hanging="709"/>
        <w:rPr>
          <w:rFonts w:cs="Arial"/>
          <w:color w:val="000000"/>
        </w:rPr>
      </w:pPr>
    </w:p>
    <w:p w14:paraId="52F0172F" w14:textId="77777777" w:rsidR="00167B91" w:rsidRPr="00167B91" w:rsidRDefault="00167B91" w:rsidP="00167B91">
      <w:pPr>
        <w:numPr>
          <w:ilvl w:val="2"/>
          <w:numId w:val="9"/>
        </w:numPr>
        <w:tabs>
          <w:tab w:val="num" w:pos="1418"/>
        </w:tabs>
        <w:spacing w:after="0"/>
        <w:ind w:left="1418" w:hanging="709"/>
        <w:rPr>
          <w:rFonts w:cs="Arial"/>
          <w:color w:val="000000"/>
        </w:rPr>
      </w:pPr>
      <w:r w:rsidRPr="00167B91">
        <w:rPr>
          <w:rFonts w:cs="Arial"/>
          <w:color w:val="000000"/>
        </w:rPr>
        <w:t>any change in The Company Request for a Statement of Works or associated information provided to such Statement of Works Party; or</w:t>
      </w:r>
    </w:p>
    <w:p w14:paraId="5FB63B6A" w14:textId="77777777" w:rsidR="00167B91" w:rsidRPr="00167B91" w:rsidRDefault="00167B91" w:rsidP="00167B91">
      <w:pPr>
        <w:tabs>
          <w:tab w:val="num" w:pos="1418"/>
        </w:tabs>
        <w:spacing w:after="0"/>
        <w:ind w:left="1418" w:hanging="709"/>
        <w:rPr>
          <w:rFonts w:cs="Arial"/>
          <w:color w:val="000000"/>
        </w:rPr>
      </w:pPr>
    </w:p>
    <w:p w14:paraId="6D124D70" w14:textId="77777777" w:rsidR="00167B91" w:rsidRPr="00167B91" w:rsidRDefault="00167B91" w:rsidP="00167B91">
      <w:pPr>
        <w:numPr>
          <w:ilvl w:val="2"/>
          <w:numId w:val="9"/>
        </w:numPr>
        <w:tabs>
          <w:tab w:val="num" w:pos="1418"/>
        </w:tabs>
        <w:spacing w:after="0"/>
        <w:ind w:left="1418" w:hanging="709"/>
        <w:rPr>
          <w:rFonts w:cs="Arial"/>
          <w:color w:val="000000"/>
        </w:rPr>
      </w:pPr>
      <w:r w:rsidRPr="00167B91">
        <w:rPr>
          <w:rFonts w:cs="Arial"/>
          <w:color w:val="000000"/>
        </w:rPr>
        <w:t>the withdrawal of the relevant User Application by a User, in which case such notice shall also constitute notice of a withdrawal by The Company of any relevant The Company Request for a Statement of Works.</w:t>
      </w:r>
    </w:p>
    <w:p w14:paraId="7231AC28" w14:textId="77777777" w:rsidR="00167B91" w:rsidRPr="00167B91" w:rsidRDefault="00167B91" w:rsidP="00167B91">
      <w:pPr>
        <w:spacing w:after="0"/>
        <w:rPr>
          <w:rFonts w:cs="Arial"/>
          <w:color w:val="000000"/>
          <w:u w:val="single"/>
        </w:rPr>
      </w:pPr>
    </w:p>
    <w:p w14:paraId="76A67F14" w14:textId="77777777" w:rsidR="00167B91" w:rsidRPr="00167B91" w:rsidRDefault="00167B91" w:rsidP="00167B91">
      <w:pPr>
        <w:spacing w:after="0"/>
        <w:ind w:left="720" w:hanging="720"/>
        <w:rPr>
          <w:b/>
          <w:color w:val="000000"/>
        </w:rPr>
      </w:pPr>
      <w:r w:rsidRPr="00167B91">
        <w:rPr>
          <w:b/>
          <w:color w:val="000000"/>
        </w:rPr>
        <w:t>2.</w:t>
      </w:r>
      <w:r w:rsidRPr="00167B91">
        <w:rPr>
          <w:b/>
          <w:color w:val="000000"/>
        </w:rPr>
        <w:tab/>
        <w:t>PROVISION OF STATEMENT OF WORKS PLANNING ASSUMPTIONS FOLLOWING THE COMPANY REQUEST FOR A STATEMENT OF WORKS</w:t>
      </w:r>
    </w:p>
    <w:p w14:paraId="6C66088A" w14:textId="77777777" w:rsidR="00167B91" w:rsidRPr="00167B91" w:rsidRDefault="00167B91" w:rsidP="00167B91">
      <w:pPr>
        <w:spacing w:after="0"/>
        <w:ind w:left="1440" w:hanging="720"/>
        <w:rPr>
          <w:color w:val="000000"/>
        </w:rPr>
      </w:pPr>
    </w:p>
    <w:p w14:paraId="21629417" w14:textId="77777777" w:rsidR="00167B91" w:rsidRPr="00167B91" w:rsidRDefault="00167B91" w:rsidP="00167B91">
      <w:pPr>
        <w:spacing w:after="0"/>
        <w:ind w:left="720" w:hanging="720"/>
        <w:rPr>
          <w:rFonts w:cs="Arial"/>
        </w:rPr>
      </w:pPr>
      <w:r w:rsidRPr="00167B91">
        <w:rPr>
          <w:rFonts w:cs="Arial"/>
        </w:rPr>
        <w:t>2.1</w:t>
      </w:r>
      <w:r w:rsidRPr="00167B91">
        <w:rPr>
          <w:rFonts w:cs="Arial"/>
        </w:rPr>
        <w:tab/>
        <w:t>In addition to Planning Assumptions used for general transmission planning pursuant to Section D, Part One, paragraph 2.2, The Company may, as a consequence of a User Application for a Request for a Statement of Works, also generate a separate set of Planning Assumptions which take into account the power flows which The Company expects are likely to result from the Statement of Works Project for use by each Transmission Owner only in the preparation of a TO Statement of Works Notice (</w:t>
      </w:r>
      <w:r w:rsidRPr="00167B91">
        <w:rPr>
          <w:rFonts w:cs="Arial"/>
          <w:b/>
          <w:bCs/>
        </w:rPr>
        <w:t>“Statement of Works Planning Assumptions”</w:t>
      </w:r>
      <w:r w:rsidRPr="00167B91">
        <w:rPr>
          <w:rFonts w:cs="Arial"/>
        </w:rPr>
        <w:t>).</w:t>
      </w:r>
    </w:p>
    <w:p w14:paraId="5DD7F6DE" w14:textId="77777777" w:rsidR="00167B91" w:rsidRPr="00167B91" w:rsidRDefault="00167B91" w:rsidP="00167B91">
      <w:pPr>
        <w:spacing w:after="0"/>
        <w:ind w:left="720" w:hanging="720"/>
        <w:rPr>
          <w:rFonts w:cs="Arial"/>
        </w:rPr>
      </w:pPr>
    </w:p>
    <w:p w14:paraId="41268B8C" w14:textId="77777777" w:rsidR="00167B91" w:rsidRPr="00167B91" w:rsidRDefault="00167B91" w:rsidP="00167B91">
      <w:pPr>
        <w:spacing w:after="0"/>
        <w:ind w:left="720" w:hanging="720"/>
        <w:rPr>
          <w:rFonts w:cs="Arial"/>
          <w:color w:val="000000"/>
        </w:rPr>
      </w:pPr>
      <w:r w:rsidRPr="00167B91">
        <w:rPr>
          <w:rFonts w:cs="Arial"/>
        </w:rPr>
        <w:lastRenderedPageBreak/>
        <w:t>2.2</w:t>
      </w:r>
      <w:r w:rsidRPr="00167B91">
        <w:rPr>
          <w:rFonts w:cs="Arial"/>
        </w:rPr>
        <w:tab/>
        <w:t xml:space="preserve">If The Company generates </w:t>
      </w:r>
      <w:r w:rsidRPr="00167B91">
        <w:rPr>
          <w:rFonts w:cs="Arial"/>
          <w:color w:val="000000"/>
        </w:rPr>
        <w:t>Statement of Works Planning Assumptions, it shall do so as soon as reasonably practicable and, in any event, within five Business Days of the User Application Date and shall:</w:t>
      </w:r>
    </w:p>
    <w:p w14:paraId="7EC45F16" w14:textId="77777777" w:rsidR="00167B91" w:rsidRPr="00167B91" w:rsidRDefault="00167B91" w:rsidP="00167B91">
      <w:pPr>
        <w:spacing w:after="0"/>
        <w:rPr>
          <w:rFonts w:cs="Arial"/>
          <w:color w:val="000000"/>
        </w:rPr>
      </w:pPr>
    </w:p>
    <w:p w14:paraId="4E80B80B" w14:textId="77777777" w:rsidR="00167B91" w:rsidRPr="00167B91" w:rsidRDefault="00167B91" w:rsidP="00167B91">
      <w:pPr>
        <w:tabs>
          <w:tab w:val="num" w:pos="1418"/>
        </w:tabs>
        <w:spacing w:after="0"/>
        <w:ind w:left="1440" w:hanging="731"/>
        <w:rPr>
          <w:rFonts w:cs="Arial"/>
          <w:color w:val="000000"/>
        </w:rPr>
      </w:pPr>
      <w:r w:rsidRPr="00167B91">
        <w:rPr>
          <w:rFonts w:cs="Arial"/>
          <w:color w:val="000000"/>
        </w:rPr>
        <w:t>2.2.1</w:t>
      </w:r>
      <w:r w:rsidRPr="00167B91">
        <w:rPr>
          <w:rFonts w:cs="Arial"/>
          <w:color w:val="000000"/>
        </w:rPr>
        <w:tab/>
        <w:t>immediately provide to each Transmission Owner such parts of the set of Statement of Works Planning Assumptions as The Company reasonably determines are likely to materially affect such Transmission Owner’s Transmission System; and</w:t>
      </w:r>
    </w:p>
    <w:p w14:paraId="3B214AF3" w14:textId="77777777" w:rsidR="00167B91" w:rsidRPr="00167B91" w:rsidRDefault="00167B91" w:rsidP="00167B91">
      <w:pPr>
        <w:tabs>
          <w:tab w:val="num" w:pos="1418"/>
        </w:tabs>
        <w:spacing w:after="0"/>
        <w:ind w:left="1418" w:hanging="709"/>
        <w:rPr>
          <w:rFonts w:cs="Arial"/>
          <w:color w:val="000000"/>
        </w:rPr>
      </w:pPr>
    </w:p>
    <w:p w14:paraId="074514A9" w14:textId="77777777" w:rsidR="00167B91" w:rsidRPr="00167B91" w:rsidRDefault="00167B91" w:rsidP="00167B91">
      <w:pPr>
        <w:tabs>
          <w:tab w:val="num" w:pos="1418"/>
        </w:tabs>
        <w:spacing w:after="0"/>
        <w:ind w:left="1440" w:hanging="731"/>
        <w:rPr>
          <w:rFonts w:cs="Arial"/>
          <w:color w:val="000000"/>
        </w:rPr>
      </w:pPr>
      <w:r w:rsidRPr="00167B91">
        <w:rPr>
          <w:rFonts w:cs="Arial"/>
          <w:color w:val="000000"/>
        </w:rPr>
        <w:t>2.2.2</w:t>
      </w:r>
      <w:r w:rsidRPr="00167B91">
        <w:rPr>
          <w:rFonts w:cs="Arial"/>
          <w:color w:val="000000"/>
        </w:rPr>
        <w:tab/>
        <w:t>at the same time as Statement of Works Planning Assumptions are provided to any Transmission Owner(s) pursuant to sub-paragraph 2.2.1, either:</w:t>
      </w:r>
    </w:p>
    <w:p w14:paraId="00365CB5" w14:textId="77777777" w:rsidR="00167B91" w:rsidRPr="00167B91" w:rsidRDefault="00167B91" w:rsidP="00167B91">
      <w:pPr>
        <w:spacing w:after="0"/>
        <w:rPr>
          <w:rFonts w:cs="Arial"/>
          <w:color w:val="000000"/>
        </w:rPr>
      </w:pPr>
    </w:p>
    <w:p w14:paraId="408F3FE7" w14:textId="77777777" w:rsidR="00167B91" w:rsidRPr="00167B91" w:rsidRDefault="00167B91" w:rsidP="00167B91">
      <w:pPr>
        <w:tabs>
          <w:tab w:val="num" w:pos="2127"/>
        </w:tabs>
        <w:spacing w:after="0"/>
        <w:ind w:left="2160" w:hanging="742"/>
        <w:rPr>
          <w:rFonts w:cs="Arial"/>
          <w:color w:val="000000"/>
        </w:rPr>
      </w:pPr>
      <w:r w:rsidRPr="00167B91">
        <w:rPr>
          <w:rFonts w:cs="Arial"/>
          <w:color w:val="000000"/>
        </w:rPr>
        <w:t>2.2.2.1</w:t>
      </w:r>
      <w:r w:rsidRPr="00167B91">
        <w:rPr>
          <w:rFonts w:cs="Arial"/>
          <w:color w:val="000000"/>
        </w:rPr>
        <w:tab/>
        <w:t>identify The Company Request for a Statement of Works already submitted to such Transmission Owner under sub-paragraphs 1.1.1 or 1.1.2 to which the Statement of Works Planning Assumptions relate; or</w:t>
      </w:r>
    </w:p>
    <w:p w14:paraId="52936AF1" w14:textId="77777777" w:rsidR="00167B91" w:rsidRPr="00167B91" w:rsidRDefault="00167B91" w:rsidP="00167B91">
      <w:pPr>
        <w:tabs>
          <w:tab w:val="num" w:pos="2127"/>
        </w:tabs>
        <w:spacing w:after="0"/>
        <w:ind w:left="2160" w:hanging="742"/>
        <w:rPr>
          <w:rFonts w:cs="Arial"/>
          <w:color w:val="000000"/>
        </w:rPr>
      </w:pPr>
    </w:p>
    <w:p w14:paraId="7C7A8899" w14:textId="77777777" w:rsidR="00167B91" w:rsidRPr="00167B91" w:rsidRDefault="00167B91" w:rsidP="00167B91">
      <w:pPr>
        <w:tabs>
          <w:tab w:val="num" w:pos="2127"/>
        </w:tabs>
        <w:spacing w:after="0"/>
        <w:ind w:left="2160" w:hanging="742"/>
        <w:rPr>
          <w:rFonts w:cs="Arial"/>
          <w:color w:val="000000"/>
        </w:rPr>
      </w:pPr>
      <w:r w:rsidRPr="00167B91">
        <w:rPr>
          <w:rFonts w:cs="Arial"/>
          <w:color w:val="000000"/>
        </w:rPr>
        <w:t>2.2.2.2</w:t>
      </w:r>
      <w:r w:rsidRPr="00167B91">
        <w:rPr>
          <w:rFonts w:cs="Arial"/>
          <w:color w:val="000000"/>
        </w:rPr>
        <w:tab/>
        <w:t xml:space="preserve">submit a new The Company Request for a Statement of Works to such Transmission Owner pursuant to sub-paragraph 1.1.3. </w:t>
      </w:r>
    </w:p>
    <w:p w14:paraId="03D748C0" w14:textId="77777777" w:rsidR="00167B91" w:rsidRPr="00167B91" w:rsidRDefault="00167B91" w:rsidP="00167B91">
      <w:pPr>
        <w:spacing w:after="0"/>
        <w:rPr>
          <w:rFonts w:cs="Arial"/>
          <w:color w:val="000000"/>
        </w:rPr>
      </w:pPr>
    </w:p>
    <w:p w14:paraId="750EA844" w14:textId="77777777" w:rsidR="00167B91" w:rsidRPr="00167B91" w:rsidRDefault="00167B91" w:rsidP="00167B91">
      <w:pPr>
        <w:tabs>
          <w:tab w:val="left" w:pos="720"/>
        </w:tabs>
        <w:spacing w:after="0"/>
        <w:ind w:left="720" w:hanging="720"/>
        <w:rPr>
          <w:rFonts w:cs="Arial"/>
          <w:color w:val="000000"/>
        </w:rPr>
      </w:pPr>
      <w:r w:rsidRPr="00167B91">
        <w:rPr>
          <w:rFonts w:cs="Arial"/>
          <w:color w:val="000000"/>
        </w:rPr>
        <w:t>2.3</w:t>
      </w:r>
      <w:r w:rsidRPr="00167B91">
        <w:rPr>
          <w:rFonts w:cs="Arial"/>
          <w:color w:val="000000"/>
        </w:rPr>
        <w:tab/>
        <w:t>The Company shall notify each Transmission Owner which receives The Company Request for a Statement of Works as soon as reasonably practicable and, in any event, within two Business Days of the User Application Date, if it does not intend to generate a set of Statement of Works Planning Assumptions in respect of the relevant Statement of Works Project.  Following such notice the general Planning Assumptions provided to Transmission Owners pursuant to Section D, Part One, paragraph 2.2 shall be deemed to also be Statement of Works Planning Assumptions for the purposes of such Statement of Works Project.</w:t>
      </w:r>
    </w:p>
    <w:p w14:paraId="4E5A3396" w14:textId="77777777" w:rsidR="00167B91" w:rsidRPr="00167B91" w:rsidRDefault="00167B91" w:rsidP="00167B91">
      <w:pPr>
        <w:tabs>
          <w:tab w:val="left" w:pos="720"/>
        </w:tabs>
        <w:spacing w:after="0"/>
        <w:ind w:left="720" w:hanging="720"/>
        <w:rPr>
          <w:rFonts w:cs="Arial"/>
          <w:color w:val="000000"/>
        </w:rPr>
      </w:pPr>
    </w:p>
    <w:p w14:paraId="7579D722" w14:textId="77777777" w:rsidR="00167B91" w:rsidRPr="00167B91" w:rsidRDefault="00167B91" w:rsidP="00167B91">
      <w:pPr>
        <w:tabs>
          <w:tab w:val="left" w:pos="720"/>
        </w:tabs>
        <w:spacing w:after="0"/>
        <w:ind w:left="720" w:hanging="720"/>
        <w:rPr>
          <w:rFonts w:cs="Arial"/>
          <w:color w:val="000000"/>
        </w:rPr>
      </w:pPr>
      <w:r w:rsidRPr="00167B91">
        <w:rPr>
          <w:rFonts w:cs="Arial"/>
          <w:color w:val="000000"/>
        </w:rPr>
        <w:t>2.4</w:t>
      </w:r>
      <w:r w:rsidRPr="00167B91">
        <w:rPr>
          <w:rFonts w:cs="Arial"/>
          <w:color w:val="000000"/>
        </w:rPr>
        <w:tab/>
        <w:t>The Company may, in its discretion, change a set of Statement of Works Planning Assumptions (including any deemed Statement of Works Planning Assumptions under paragraph 2.3) by giving notice to the relevant Transmission Owner(s), at any time up to the submission by the Transmission Owner(s) of the TO Statement of Works to which such Statement of Works Planning Assumptions apply.</w:t>
      </w:r>
    </w:p>
    <w:p w14:paraId="5E3F24CB" w14:textId="77777777" w:rsidR="00167B91" w:rsidRPr="00167B91" w:rsidRDefault="00167B91" w:rsidP="00167B91">
      <w:pPr>
        <w:tabs>
          <w:tab w:val="left" w:pos="720"/>
        </w:tabs>
        <w:spacing w:after="0"/>
        <w:ind w:left="720" w:hanging="720"/>
        <w:rPr>
          <w:rFonts w:cs="Arial"/>
          <w:color w:val="000000"/>
        </w:rPr>
      </w:pPr>
    </w:p>
    <w:p w14:paraId="377359E3" w14:textId="77777777" w:rsidR="00167B91" w:rsidRPr="00167B91" w:rsidRDefault="00167B91" w:rsidP="00167B91">
      <w:pPr>
        <w:tabs>
          <w:tab w:val="left" w:pos="720"/>
        </w:tabs>
        <w:spacing w:after="0"/>
        <w:ind w:left="720" w:hanging="720"/>
        <w:rPr>
          <w:rFonts w:cs="Arial"/>
          <w:color w:val="000000"/>
        </w:rPr>
      </w:pPr>
      <w:r w:rsidRPr="00167B91">
        <w:rPr>
          <w:rFonts w:cs="Arial"/>
          <w:color w:val="000000"/>
        </w:rPr>
        <w:t>2.5</w:t>
      </w:r>
      <w:r w:rsidRPr="00167B91">
        <w:rPr>
          <w:rFonts w:cs="Arial"/>
          <w:color w:val="000000"/>
        </w:rPr>
        <w:tab/>
        <w:t>A Transmission Owner may submit a request to The Company for a change to Statement of Works Planning Assumptions it has received pursuant to paragraphs 2.2 or 2.4 or which have been deemed pursuant to paragraph 2.3, provided that such request shall contain a description (in reasonable but not excessive detail) of the reason(s) for the request.</w:t>
      </w:r>
    </w:p>
    <w:p w14:paraId="5F4C20A5" w14:textId="77777777" w:rsidR="00167B91" w:rsidRPr="00167B91" w:rsidRDefault="00167B91" w:rsidP="00167B91">
      <w:pPr>
        <w:tabs>
          <w:tab w:val="left" w:pos="720"/>
        </w:tabs>
        <w:spacing w:after="0"/>
        <w:ind w:left="720" w:hanging="720"/>
        <w:rPr>
          <w:rFonts w:cs="Arial"/>
          <w:color w:val="000000"/>
        </w:rPr>
      </w:pPr>
    </w:p>
    <w:p w14:paraId="068D4937" w14:textId="77777777" w:rsidR="00167B91" w:rsidRPr="00167B91" w:rsidRDefault="00167B91" w:rsidP="00167B91">
      <w:pPr>
        <w:tabs>
          <w:tab w:val="left" w:pos="720"/>
        </w:tabs>
        <w:spacing w:after="0"/>
        <w:ind w:left="720" w:hanging="720"/>
        <w:rPr>
          <w:rFonts w:cs="Arial"/>
          <w:color w:val="000000"/>
        </w:rPr>
      </w:pPr>
      <w:r w:rsidRPr="00167B91">
        <w:rPr>
          <w:rFonts w:cs="Arial"/>
          <w:color w:val="000000"/>
        </w:rPr>
        <w:t>2.6</w:t>
      </w:r>
      <w:r w:rsidRPr="00167B91">
        <w:rPr>
          <w:rFonts w:cs="Arial"/>
          <w:color w:val="000000"/>
        </w:rPr>
        <w:tab/>
        <w:t>If The Company receives a request for a change to Statement of Works Planning Assumptions pursuant to paragraph 2.5 it shall, as soon as reasonably practicable:</w:t>
      </w:r>
    </w:p>
    <w:p w14:paraId="753E6C57" w14:textId="77777777" w:rsidR="00167B91" w:rsidRPr="00167B91" w:rsidRDefault="00167B91" w:rsidP="00167B91">
      <w:pPr>
        <w:spacing w:after="0"/>
        <w:rPr>
          <w:rFonts w:cs="Arial"/>
          <w:color w:val="000000"/>
        </w:rPr>
      </w:pPr>
    </w:p>
    <w:p w14:paraId="76CF29A2" w14:textId="77777777" w:rsidR="00167B91" w:rsidRPr="00167B91" w:rsidRDefault="00167B91" w:rsidP="00167B91">
      <w:pPr>
        <w:tabs>
          <w:tab w:val="left" w:pos="1440"/>
        </w:tabs>
        <w:spacing w:after="0"/>
        <w:ind w:left="1440" w:hanging="731"/>
        <w:rPr>
          <w:rFonts w:cs="Arial"/>
          <w:color w:val="000000"/>
        </w:rPr>
      </w:pPr>
      <w:r w:rsidRPr="00167B91">
        <w:rPr>
          <w:rFonts w:cs="Arial"/>
          <w:color w:val="000000"/>
        </w:rPr>
        <w:t>2.6.1</w:t>
      </w:r>
      <w:r w:rsidRPr="00167B91">
        <w:rPr>
          <w:rFonts w:cs="Arial"/>
          <w:color w:val="000000"/>
        </w:rPr>
        <w:tab/>
        <w:t>notify the Transmission Owner submitting the request and any other Transmission Owner, which is likely to be materially affected by the requested change, whether or not and, where relevant, how The Company intends to accommodate such request; and</w:t>
      </w:r>
    </w:p>
    <w:p w14:paraId="047D1894" w14:textId="77777777" w:rsidR="00167B91" w:rsidRPr="00167B91" w:rsidRDefault="00167B91" w:rsidP="00167B91">
      <w:pPr>
        <w:tabs>
          <w:tab w:val="left" w:pos="1440"/>
        </w:tabs>
        <w:spacing w:after="0"/>
        <w:ind w:left="1440" w:hanging="731"/>
        <w:rPr>
          <w:rFonts w:cs="Arial"/>
          <w:color w:val="000000"/>
        </w:rPr>
      </w:pPr>
    </w:p>
    <w:p w14:paraId="4E248875" w14:textId="77777777" w:rsidR="00167B91" w:rsidRPr="00167B91" w:rsidRDefault="00167B91" w:rsidP="00167B91">
      <w:pPr>
        <w:tabs>
          <w:tab w:val="left" w:pos="1440"/>
        </w:tabs>
        <w:spacing w:after="0"/>
        <w:ind w:left="1440" w:hanging="731"/>
        <w:rPr>
          <w:rFonts w:cs="Arial"/>
          <w:color w:val="000000"/>
        </w:rPr>
      </w:pPr>
      <w:r w:rsidRPr="00167B91">
        <w:rPr>
          <w:rFonts w:cs="Arial"/>
          <w:color w:val="000000"/>
        </w:rPr>
        <w:lastRenderedPageBreak/>
        <w:t>2.6.2</w:t>
      </w:r>
      <w:r w:rsidRPr="00167B91">
        <w:rPr>
          <w:rFonts w:cs="Arial"/>
          <w:color w:val="000000"/>
        </w:rPr>
        <w:tab/>
        <w:t>where relevant, change and re-issue such Statement of Works Planning Assumptions accordingly.</w:t>
      </w:r>
    </w:p>
    <w:p w14:paraId="6A93CE29" w14:textId="77777777" w:rsidR="00167B91" w:rsidRPr="00167B91" w:rsidRDefault="00167B91" w:rsidP="00167B91">
      <w:pPr>
        <w:spacing w:after="0"/>
        <w:rPr>
          <w:rFonts w:cs="Arial"/>
          <w:color w:val="000000"/>
        </w:rPr>
      </w:pPr>
    </w:p>
    <w:p w14:paraId="4358FD0C" w14:textId="77777777" w:rsidR="00167B91" w:rsidRPr="00167B91" w:rsidRDefault="00167B91" w:rsidP="00167B91">
      <w:pPr>
        <w:tabs>
          <w:tab w:val="left" w:pos="720"/>
        </w:tabs>
        <w:spacing w:after="0"/>
        <w:ind w:left="720" w:hanging="720"/>
        <w:rPr>
          <w:rFonts w:cs="Arial"/>
          <w:color w:val="000000"/>
        </w:rPr>
      </w:pPr>
      <w:r w:rsidRPr="00167B91">
        <w:rPr>
          <w:rFonts w:cs="Arial"/>
          <w:color w:val="000000"/>
        </w:rPr>
        <w:t>2.7</w:t>
      </w:r>
      <w:r w:rsidRPr="00167B91">
        <w:rPr>
          <w:rFonts w:cs="Arial"/>
          <w:color w:val="000000"/>
        </w:rPr>
        <w:tab/>
        <w:t>A Transmission Owner may refer to the Authority as a Dispute in accordance with Section H, paragraph 4.1:</w:t>
      </w:r>
    </w:p>
    <w:p w14:paraId="47F07C64" w14:textId="77777777" w:rsidR="00167B91" w:rsidRPr="00167B91" w:rsidRDefault="00167B91" w:rsidP="00167B91">
      <w:pPr>
        <w:spacing w:after="0"/>
        <w:rPr>
          <w:rFonts w:cs="Arial"/>
          <w:color w:val="000000"/>
        </w:rPr>
      </w:pPr>
    </w:p>
    <w:p w14:paraId="6FE0E9A8" w14:textId="77777777" w:rsidR="00167B91" w:rsidRPr="00167B91" w:rsidRDefault="00167B91" w:rsidP="00167B91">
      <w:pPr>
        <w:tabs>
          <w:tab w:val="num" w:pos="1418"/>
        </w:tabs>
        <w:spacing w:after="0"/>
        <w:ind w:left="709"/>
        <w:rPr>
          <w:rFonts w:cs="Arial"/>
          <w:color w:val="000000"/>
        </w:rPr>
      </w:pPr>
      <w:r w:rsidRPr="00167B91">
        <w:rPr>
          <w:rFonts w:cs="Arial"/>
          <w:color w:val="000000"/>
        </w:rPr>
        <w:t>2.7.1</w:t>
      </w:r>
      <w:r w:rsidRPr="00167B91">
        <w:rPr>
          <w:rFonts w:cs="Arial"/>
          <w:color w:val="000000"/>
        </w:rPr>
        <w:tab/>
        <w:t>any notice received from The Company under 2.6.1; or</w:t>
      </w:r>
    </w:p>
    <w:p w14:paraId="2270D05D" w14:textId="77777777" w:rsidR="00167B91" w:rsidRPr="00167B91" w:rsidRDefault="00167B91" w:rsidP="00167B91">
      <w:pPr>
        <w:tabs>
          <w:tab w:val="num" w:pos="1418"/>
        </w:tabs>
        <w:spacing w:after="0"/>
        <w:ind w:left="1418" w:hanging="709"/>
        <w:rPr>
          <w:rFonts w:cs="Arial"/>
          <w:color w:val="000000"/>
        </w:rPr>
      </w:pPr>
    </w:p>
    <w:p w14:paraId="5CF63CDA" w14:textId="77777777" w:rsidR="00167B91" w:rsidRPr="00167B91" w:rsidRDefault="00167B91" w:rsidP="00167B91">
      <w:pPr>
        <w:tabs>
          <w:tab w:val="num" w:pos="1418"/>
        </w:tabs>
        <w:spacing w:after="0"/>
        <w:ind w:left="1440" w:hanging="731"/>
        <w:rPr>
          <w:rFonts w:cs="Arial"/>
          <w:color w:val="000000"/>
        </w:rPr>
      </w:pPr>
      <w:r w:rsidRPr="00167B91">
        <w:rPr>
          <w:rFonts w:cs="Arial"/>
          <w:color w:val="000000"/>
        </w:rPr>
        <w:t>2.7.2</w:t>
      </w:r>
      <w:r w:rsidRPr="00167B91">
        <w:rPr>
          <w:rFonts w:cs="Arial"/>
          <w:color w:val="000000"/>
        </w:rPr>
        <w:tab/>
        <w:t xml:space="preserve">any failure by The Company to respond to a request made by such Transmission Owner under paragraph 2.5 within a reasonable period of time, taking into account the nature, complexity and urgency of the request. </w:t>
      </w:r>
    </w:p>
    <w:p w14:paraId="6D895275" w14:textId="77777777" w:rsidR="00167B91" w:rsidRPr="00167B91" w:rsidRDefault="00167B91" w:rsidP="00167B91">
      <w:pPr>
        <w:spacing w:after="0"/>
        <w:rPr>
          <w:rFonts w:cs="Arial"/>
          <w:color w:val="000000"/>
        </w:rPr>
      </w:pPr>
    </w:p>
    <w:p w14:paraId="482D357C" w14:textId="77777777" w:rsidR="00167B91" w:rsidRPr="00167B91" w:rsidRDefault="00167B91" w:rsidP="00167B91">
      <w:pPr>
        <w:spacing w:after="0"/>
        <w:ind w:left="709" w:hanging="709"/>
        <w:rPr>
          <w:rFonts w:cs="Arial"/>
          <w:color w:val="000000"/>
        </w:rPr>
      </w:pPr>
      <w:r w:rsidRPr="00167B91">
        <w:rPr>
          <w:rFonts w:cs="Arial"/>
          <w:color w:val="000000"/>
        </w:rPr>
        <w:t>2.8</w:t>
      </w:r>
      <w:r w:rsidRPr="00167B91">
        <w:rPr>
          <w:rFonts w:cs="Arial"/>
          <w:color w:val="000000"/>
        </w:rPr>
        <w:tab/>
        <w:t>Notwithstanding any request submitted by a Transmission Owner pursuant to paragraph 2.5 above, each Transmission Owner shall continue to take account the Statement of Works Planning Assumptions provided by The Company pursuant to sub-paragraph 1.1.3 (or deemed pursuant to paragraph 2.3), for the purposes of paragraph 3.3 of this Section D, Part Four, subject to any subsequent changes made to such Statement of Works Planning Assumptions by The Company under paragraphs 2.4 or 2.6 or any determination of a Dispute referred to the Authority pursuant to paragraph 2.7.</w:t>
      </w:r>
    </w:p>
    <w:p w14:paraId="0969ADF1" w14:textId="77777777" w:rsidR="00167B91" w:rsidRPr="00167B91" w:rsidRDefault="00167B91" w:rsidP="00167B91">
      <w:pPr>
        <w:spacing w:after="0"/>
        <w:rPr>
          <w:rFonts w:cs="Arial"/>
          <w:color w:val="000000"/>
        </w:rPr>
      </w:pPr>
    </w:p>
    <w:p w14:paraId="3642AC80" w14:textId="77777777" w:rsidR="00167B91" w:rsidRPr="00167B91" w:rsidRDefault="00167B91" w:rsidP="00167B91">
      <w:pPr>
        <w:spacing w:after="0"/>
        <w:ind w:left="709" w:hanging="709"/>
        <w:rPr>
          <w:rFonts w:cs="Arial"/>
        </w:rPr>
      </w:pPr>
      <w:r w:rsidRPr="00167B91">
        <w:rPr>
          <w:rFonts w:cs="Arial"/>
          <w:color w:val="000000"/>
        </w:rPr>
        <w:t>2.9</w:t>
      </w:r>
      <w:r w:rsidRPr="00167B91">
        <w:rPr>
          <w:rFonts w:cs="Arial"/>
          <w:color w:val="000000"/>
        </w:rPr>
        <w:tab/>
        <w:t>For the avoidance of doubt, any change made to Statement of Works Planning Assumptions pursuant to paragraphs 2.4 or 2.6 shall change the existing set of Statement</w:t>
      </w:r>
      <w:r w:rsidRPr="00167B91">
        <w:rPr>
          <w:rFonts w:cs="Arial"/>
          <w:color w:val="FF0000"/>
        </w:rPr>
        <w:t xml:space="preserve"> </w:t>
      </w:r>
      <w:r w:rsidRPr="00167B91">
        <w:rPr>
          <w:rFonts w:cs="Arial"/>
        </w:rPr>
        <w:t>of Works Planning Assumptions and shall not constitute a separate set of Statement of Works Planning Assumptions.</w:t>
      </w:r>
    </w:p>
    <w:p w14:paraId="36E07BF3" w14:textId="77777777" w:rsidR="00167B91" w:rsidRPr="00167B91" w:rsidRDefault="00167B91" w:rsidP="00167B91">
      <w:pPr>
        <w:spacing w:after="0"/>
        <w:rPr>
          <w:rFonts w:cs="Arial"/>
        </w:rPr>
      </w:pPr>
    </w:p>
    <w:p w14:paraId="5CFFDDC3" w14:textId="77777777" w:rsidR="00167B91" w:rsidRPr="00167B91" w:rsidRDefault="00167B91" w:rsidP="00167B91">
      <w:pPr>
        <w:spacing w:after="0"/>
        <w:ind w:left="709" w:hanging="709"/>
        <w:rPr>
          <w:rFonts w:cs="Arial"/>
        </w:rPr>
      </w:pPr>
      <w:r w:rsidRPr="00167B91">
        <w:rPr>
          <w:rFonts w:cs="Arial"/>
        </w:rPr>
        <w:t>2.10</w:t>
      </w:r>
      <w:r w:rsidRPr="00167B91">
        <w:rPr>
          <w:rFonts w:cs="Arial"/>
        </w:rPr>
        <w:tab/>
        <w:t>The Company shall act in accordance with Good Industry Practice in deciding whether to generate any set of Statement of Works Planning Assumptions and, where relevant, in generating or modifying such Statement of Works Planning Assumptions pursuant to this paragraph 2.</w:t>
      </w:r>
    </w:p>
    <w:p w14:paraId="5EEB5C6D" w14:textId="77777777" w:rsidR="00167B91" w:rsidRPr="00167B91" w:rsidRDefault="00167B91" w:rsidP="00167B91">
      <w:pPr>
        <w:spacing w:after="0"/>
        <w:rPr>
          <w:rFonts w:cs="Arial"/>
          <w:color w:val="000000"/>
          <w:u w:val="single"/>
        </w:rPr>
      </w:pPr>
    </w:p>
    <w:p w14:paraId="0645B298" w14:textId="77777777" w:rsidR="00167B91" w:rsidRPr="00167B91" w:rsidRDefault="00167B91" w:rsidP="00167B91">
      <w:pPr>
        <w:spacing w:after="0"/>
        <w:rPr>
          <w:rFonts w:cs="Arial"/>
          <w:b/>
          <w:bCs/>
          <w:color w:val="000000"/>
        </w:rPr>
      </w:pPr>
      <w:r w:rsidRPr="00167B91">
        <w:rPr>
          <w:rFonts w:cs="Arial"/>
          <w:b/>
          <w:bCs/>
          <w:color w:val="000000"/>
        </w:rPr>
        <w:t>3.</w:t>
      </w:r>
      <w:r w:rsidRPr="00167B91">
        <w:rPr>
          <w:rFonts w:cs="Arial"/>
          <w:b/>
          <w:bCs/>
          <w:color w:val="000000"/>
        </w:rPr>
        <w:tab/>
        <w:t xml:space="preserve">TO STATEMENT OF WORKS NOTICE </w:t>
      </w:r>
    </w:p>
    <w:p w14:paraId="3AE12166" w14:textId="77777777" w:rsidR="00167B91" w:rsidRPr="00167B91" w:rsidRDefault="00167B91" w:rsidP="00167B91">
      <w:pPr>
        <w:spacing w:after="0"/>
        <w:rPr>
          <w:rFonts w:cs="Arial"/>
          <w:color w:val="000000"/>
          <w:u w:val="single"/>
        </w:rPr>
      </w:pPr>
    </w:p>
    <w:p w14:paraId="69CB1806" w14:textId="77777777" w:rsidR="00167B91" w:rsidRPr="00167B91" w:rsidRDefault="00167B91" w:rsidP="00167B91">
      <w:pPr>
        <w:numPr>
          <w:ilvl w:val="1"/>
          <w:numId w:val="8"/>
        </w:numPr>
        <w:spacing w:after="0"/>
        <w:rPr>
          <w:rFonts w:cs="Arial"/>
          <w:color w:val="000000"/>
        </w:rPr>
      </w:pPr>
      <w:r w:rsidRPr="00167B91">
        <w:rPr>
          <w:rFonts w:cs="Arial"/>
          <w:color w:val="000000"/>
        </w:rPr>
        <w:t xml:space="preserve">Each Transmission Owner which receives The Company Request for a Statement of Works shall notify The Company in accordance with paragraph 3.2 whether or not such Transmission Owner requires Transmission Construction Works to be undertaken in respect of a Statement of Works Project (such notice to be referred to as a </w:t>
      </w:r>
      <w:r w:rsidRPr="00167B91">
        <w:rPr>
          <w:rFonts w:cs="Arial"/>
          <w:b/>
          <w:bCs/>
          <w:color w:val="000000"/>
        </w:rPr>
        <w:t>“TO Statement of Works Notice”</w:t>
      </w:r>
      <w:r w:rsidRPr="00167B91">
        <w:rPr>
          <w:rFonts w:cs="Arial"/>
          <w:color w:val="000000"/>
        </w:rPr>
        <w:t xml:space="preserve">).  Where the TO Statement of Works Notice specifies that Transmission Construction Works are required, then, at any time within the period referred to </w:t>
      </w:r>
      <w:proofErr w:type="spellStart"/>
      <w:r w:rsidRPr="00167B91">
        <w:rPr>
          <w:rFonts w:cs="Arial"/>
          <w:color w:val="000000"/>
        </w:rPr>
        <w:t>at</w:t>
      </w:r>
      <w:proofErr w:type="spellEnd"/>
      <w:r w:rsidRPr="00167B91">
        <w:rPr>
          <w:rFonts w:cs="Arial"/>
          <w:color w:val="000000"/>
        </w:rPr>
        <w:t xml:space="preserve"> paragraph 3.6, The Company may submit to the Transmission Owner The Company Modification Application.  Where the TO Statement of Works Notice specifies that Transmission Construction Works are not required it 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2F659372" w14:textId="77777777" w:rsidR="00167B91" w:rsidRPr="00167B91" w:rsidRDefault="00167B91" w:rsidP="00167B91">
      <w:pPr>
        <w:spacing w:after="0"/>
        <w:rPr>
          <w:rFonts w:cs="Arial"/>
          <w:color w:val="FF0000"/>
        </w:rPr>
      </w:pPr>
    </w:p>
    <w:p w14:paraId="66D63A27" w14:textId="77777777" w:rsidR="00167B91" w:rsidRPr="00167B91" w:rsidRDefault="00167B91" w:rsidP="00167B91">
      <w:pPr>
        <w:spacing w:after="0"/>
        <w:ind w:left="709" w:hanging="709"/>
        <w:rPr>
          <w:rFonts w:cs="Arial"/>
        </w:rPr>
      </w:pPr>
      <w:r w:rsidRPr="00167B91">
        <w:rPr>
          <w:rFonts w:cs="Arial"/>
        </w:rPr>
        <w:t>3.2</w:t>
      </w:r>
      <w:r w:rsidRPr="00167B91">
        <w:rPr>
          <w:rFonts w:cs="Arial"/>
        </w:rPr>
        <w:tab/>
        <w:t>A Transmission Owner shall submit a TO Statement of Works Notice as soon as reasonably practicable but, in any event, on or before the later of:</w:t>
      </w:r>
    </w:p>
    <w:p w14:paraId="4381DDC8" w14:textId="77777777" w:rsidR="00167B91" w:rsidRPr="00167B91" w:rsidRDefault="00167B91" w:rsidP="00167B91">
      <w:pPr>
        <w:spacing w:after="0"/>
        <w:rPr>
          <w:rFonts w:cs="Arial"/>
        </w:rPr>
      </w:pPr>
    </w:p>
    <w:p w14:paraId="682625E8" w14:textId="77777777" w:rsidR="00167B91" w:rsidRPr="00167B91" w:rsidRDefault="00167B91" w:rsidP="00167B91">
      <w:pPr>
        <w:spacing w:after="0"/>
        <w:ind w:left="1418" w:hanging="709"/>
        <w:rPr>
          <w:rFonts w:cs="Arial"/>
        </w:rPr>
      </w:pPr>
      <w:r w:rsidRPr="00167B91">
        <w:rPr>
          <w:rFonts w:cs="Arial"/>
        </w:rPr>
        <w:t>3.2.1</w:t>
      </w:r>
      <w:r w:rsidRPr="00167B91">
        <w:rPr>
          <w:rFonts w:cs="Arial"/>
        </w:rPr>
        <w:tab/>
        <w:t>twenty-five calendar days less one Business Day after The Company Application Date; and</w:t>
      </w:r>
    </w:p>
    <w:p w14:paraId="1A8936D6" w14:textId="77777777" w:rsidR="00167B91" w:rsidRPr="00167B91" w:rsidRDefault="00167B91" w:rsidP="00167B91">
      <w:pPr>
        <w:spacing w:after="0"/>
        <w:ind w:left="709"/>
        <w:rPr>
          <w:rFonts w:cs="Arial"/>
        </w:rPr>
      </w:pPr>
    </w:p>
    <w:p w14:paraId="1D096565" w14:textId="77777777" w:rsidR="00167B91" w:rsidRPr="00167B91" w:rsidRDefault="00167B91" w:rsidP="00167B91">
      <w:pPr>
        <w:spacing w:after="0"/>
        <w:ind w:left="1418" w:hanging="709"/>
        <w:rPr>
          <w:rFonts w:cs="Arial"/>
        </w:rPr>
      </w:pPr>
      <w:r w:rsidRPr="00167B91">
        <w:rPr>
          <w:rFonts w:cs="Arial"/>
        </w:rPr>
        <w:t>3.2.2</w:t>
      </w:r>
      <w:r w:rsidRPr="00167B91">
        <w:rPr>
          <w:rFonts w:cs="Arial"/>
        </w:rPr>
        <w:tab/>
        <w:t xml:space="preserve">twenty-three calendar days less one Business Day after the Statement of Works Assumptions Date.   </w:t>
      </w:r>
    </w:p>
    <w:p w14:paraId="0C838945" w14:textId="77777777" w:rsidR="00167B91" w:rsidRPr="00167B91" w:rsidRDefault="00167B91" w:rsidP="00167B91">
      <w:pPr>
        <w:spacing w:after="0"/>
        <w:rPr>
          <w:rFonts w:cs="Arial"/>
        </w:rPr>
      </w:pPr>
    </w:p>
    <w:p w14:paraId="2D35CAAC" w14:textId="77777777" w:rsidR="00167B91" w:rsidRPr="00167B91" w:rsidRDefault="00167B91" w:rsidP="00167B91">
      <w:pPr>
        <w:spacing w:after="0"/>
        <w:ind w:left="709" w:hanging="709"/>
        <w:rPr>
          <w:rFonts w:cs="Arial"/>
        </w:rPr>
      </w:pPr>
      <w:r w:rsidRPr="00167B91">
        <w:rPr>
          <w:rFonts w:cs="Arial"/>
        </w:rPr>
        <w:t>3.3</w:t>
      </w:r>
      <w:r w:rsidRPr="00167B91">
        <w:rPr>
          <w:rFonts w:cs="Arial"/>
        </w:rPr>
        <w:tab/>
        <w:t>The Company may refer as a Dispute to the Authority in accordance with Section H, paragraph 4.1, any TO Statement of Works Notice:</w:t>
      </w:r>
    </w:p>
    <w:p w14:paraId="03AD0194" w14:textId="77777777" w:rsidR="00167B91" w:rsidRPr="00167B91" w:rsidRDefault="00167B91" w:rsidP="00167B91">
      <w:pPr>
        <w:spacing w:after="0"/>
        <w:rPr>
          <w:rFonts w:cs="Arial"/>
        </w:rPr>
      </w:pPr>
    </w:p>
    <w:p w14:paraId="1F223D1F" w14:textId="77777777" w:rsidR="00167B91" w:rsidRPr="00167B91" w:rsidRDefault="00167B91" w:rsidP="00167B91">
      <w:pPr>
        <w:spacing w:after="0"/>
        <w:ind w:left="1418" w:hanging="709"/>
        <w:rPr>
          <w:rFonts w:cs="Arial"/>
        </w:rPr>
      </w:pPr>
      <w:r w:rsidRPr="00167B91">
        <w:rPr>
          <w:rFonts w:cs="Arial"/>
        </w:rPr>
        <w:t>3.3.1</w:t>
      </w:r>
      <w:r w:rsidRPr="00167B91">
        <w:rPr>
          <w:rFonts w:cs="Arial"/>
        </w:rPr>
        <w:tab/>
        <w:t>that a Transmission Owner does not require Transmission Construction Works to be undertaken in respect of a Statement of Works Project; or</w:t>
      </w:r>
    </w:p>
    <w:p w14:paraId="7F8F8422" w14:textId="77777777" w:rsidR="00167B91" w:rsidRPr="00167B91" w:rsidRDefault="00167B91" w:rsidP="00167B91">
      <w:pPr>
        <w:tabs>
          <w:tab w:val="num" w:pos="1418"/>
        </w:tabs>
        <w:spacing w:after="0"/>
        <w:ind w:left="1418" w:hanging="709"/>
        <w:rPr>
          <w:rFonts w:cs="Arial"/>
        </w:rPr>
      </w:pPr>
    </w:p>
    <w:p w14:paraId="3FCCFD32" w14:textId="77777777" w:rsidR="00167B91" w:rsidRPr="00167B91" w:rsidRDefault="00167B91" w:rsidP="00167B91">
      <w:pPr>
        <w:spacing w:after="0"/>
        <w:ind w:left="1418" w:hanging="709"/>
        <w:rPr>
          <w:rFonts w:cs="Arial"/>
        </w:rPr>
      </w:pPr>
      <w:r w:rsidRPr="00167B91">
        <w:rPr>
          <w:rFonts w:cs="Arial"/>
        </w:rPr>
        <w:t>3.3.2</w:t>
      </w:r>
      <w:r w:rsidRPr="00167B91">
        <w:rPr>
          <w:rFonts w:cs="Arial"/>
        </w:rPr>
        <w:tab/>
        <w:t>of any assumptions which a Transmission Owner intends to make in relation to User Equipment at a Relevant Connection Site.</w:t>
      </w:r>
    </w:p>
    <w:p w14:paraId="361A2FEC" w14:textId="77777777" w:rsidR="00167B91" w:rsidRPr="00167B91" w:rsidRDefault="00167B91" w:rsidP="00167B91">
      <w:pPr>
        <w:spacing w:after="0"/>
        <w:rPr>
          <w:rFonts w:cs="Arial"/>
        </w:rPr>
      </w:pPr>
    </w:p>
    <w:p w14:paraId="25AD3286" w14:textId="77777777" w:rsidR="00167B91" w:rsidRPr="00167B91" w:rsidRDefault="00167B91" w:rsidP="00167B91">
      <w:pPr>
        <w:spacing w:after="0"/>
        <w:ind w:left="709" w:hanging="709"/>
        <w:rPr>
          <w:rFonts w:cs="Arial"/>
        </w:rPr>
      </w:pPr>
      <w:r w:rsidRPr="00167B91">
        <w:rPr>
          <w:rFonts w:cs="Arial"/>
        </w:rPr>
        <w:t>3.4</w:t>
      </w:r>
      <w:r w:rsidRPr="00167B91">
        <w:rPr>
          <w:rFonts w:cs="Arial"/>
        </w:rPr>
        <w:tab/>
        <w:t>A Transmission Owner shall prepare each TO Statement of Works Notice so that, if the Statement of Works Project 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p>
    <w:p w14:paraId="00780498" w14:textId="77777777" w:rsidR="00167B91" w:rsidRPr="00167B91" w:rsidRDefault="00167B91" w:rsidP="00167B91">
      <w:pPr>
        <w:spacing w:after="0"/>
        <w:rPr>
          <w:rFonts w:cs="Arial"/>
        </w:rPr>
      </w:pPr>
    </w:p>
    <w:p w14:paraId="1754DA64" w14:textId="77777777" w:rsidR="00167B91" w:rsidRPr="00167B91" w:rsidRDefault="00167B91" w:rsidP="00167B91">
      <w:pPr>
        <w:spacing w:after="0"/>
        <w:ind w:left="1418" w:hanging="709"/>
        <w:rPr>
          <w:rFonts w:cs="Arial"/>
        </w:rPr>
      </w:pPr>
      <w:r w:rsidRPr="00167B91">
        <w:rPr>
          <w:rFonts w:cs="Arial"/>
        </w:rPr>
        <w:t>3.4.1</w:t>
      </w:r>
      <w:r w:rsidRPr="00167B91">
        <w:rPr>
          <w:rFonts w:cs="Arial"/>
        </w:rPr>
        <w:tab/>
        <w:t>for the purpose of Part One, paragraph 2.2, such Transmission Owner shall take into account Statement of Works Planning Assumptions provided to it under paragraph 2 (as modified or updated pursuant to paragraphs 2.4 or 2.6) in respect of the Statement of Works Project in the place of any other Planning Assumptions; and</w:t>
      </w:r>
    </w:p>
    <w:p w14:paraId="2D4AF763" w14:textId="77777777" w:rsidR="00167B91" w:rsidRPr="00167B91" w:rsidRDefault="00167B91" w:rsidP="00167B91">
      <w:pPr>
        <w:tabs>
          <w:tab w:val="num" w:pos="1418"/>
        </w:tabs>
        <w:spacing w:after="0"/>
        <w:ind w:left="1418" w:hanging="709"/>
        <w:rPr>
          <w:rFonts w:cs="Arial"/>
        </w:rPr>
      </w:pPr>
    </w:p>
    <w:p w14:paraId="300153C4" w14:textId="77777777" w:rsidR="00167B91" w:rsidRPr="00167B91" w:rsidRDefault="00167B91" w:rsidP="00167B91">
      <w:pPr>
        <w:spacing w:after="0"/>
        <w:ind w:left="1418" w:hanging="709"/>
      </w:pPr>
      <w:r w:rsidRPr="00167B91">
        <w:t>3.4.2</w:t>
      </w:r>
      <w:r w:rsidRPr="00167B91">
        <w:tab/>
        <w:t xml:space="preserve">the technical design and operational criteria for the Relevant Connection Site shall be as set out in The Company Request for a Statement of Works together with any site-specific information set out in the TO Statement of Works Notice.   </w:t>
      </w:r>
    </w:p>
    <w:p w14:paraId="3DF74A47" w14:textId="77777777" w:rsidR="00167B91" w:rsidRPr="00167B91" w:rsidRDefault="00167B91" w:rsidP="00167B91">
      <w:pPr>
        <w:spacing w:after="0"/>
        <w:rPr>
          <w:rFonts w:cs="Arial"/>
        </w:rPr>
      </w:pPr>
    </w:p>
    <w:p w14:paraId="52E94D3C" w14:textId="77777777" w:rsidR="00167B91" w:rsidRPr="00167B91" w:rsidRDefault="00167B91" w:rsidP="00167B91">
      <w:pPr>
        <w:spacing w:after="0"/>
        <w:ind w:left="709" w:hanging="709"/>
        <w:rPr>
          <w:rFonts w:cs="Arial"/>
        </w:rPr>
      </w:pPr>
      <w:r w:rsidRPr="00167B91">
        <w:rPr>
          <w:rFonts w:cs="Arial"/>
        </w:rPr>
        <w:t>3.5</w:t>
      </w:r>
      <w:r w:rsidRPr="00167B91">
        <w:rPr>
          <w:rFonts w:cs="Arial"/>
        </w:rPr>
        <w:tab/>
        <w:t xml:space="preserve">In the event that The Company modifies Statement of Works Planning Assumptions after a Transmission Owner has submitted its TO Statement of Works Notice for the Statement of Works Project to which such Statement of Works Planning Assumptions apply, the Transmission Owner shall revise and re-submit its TO Statement of Works Notice to The Company, taking into account such modified Statement of Works Planning Assumptions, as soon as reasonably practicable. </w:t>
      </w:r>
    </w:p>
    <w:p w14:paraId="5B44EB3C" w14:textId="77777777" w:rsidR="00167B91" w:rsidRPr="00167B91" w:rsidRDefault="00167B91" w:rsidP="00167B91">
      <w:pPr>
        <w:spacing w:after="0"/>
        <w:rPr>
          <w:rFonts w:cs="Arial"/>
        </w:rPr>
      </w:pPr>
    </w:p>
    <w:p w14:paraId="7E0140F9" w14:textId="77777777" w:rsidR="00167B91" w:rsidRPr="00167B91" w:rsidRDefault="00167B91" w:rsidP="00167B91">
      <w:pPr>
        <w:spacing w:after="0"/>
        <w:ind w:left="709" w:hanging="709"/>
        <w:rPr>
          <w:rFonts w:cs="Arial"/>
        </w:rPr>
      </w:pPr>
      <w:r w:rsidRPr="00167B91">
        <w:rPr>
          <w:rFonts w:cs="Arial"/>
        </w:rPr>
        <w:t>3.6</w:t>
      </w:r>
      <w:r w:rsidRPr="00167B91">
        <w:rPr>
          <w:rFonts w:cs="Arial"/>
        </w:rPr>
        <w:tab/>
        <w:t>At any time up to twenty-eight calendar days plus ninety-three Business Days after the User Application Date, The Company may submit to the Transmission Owner (and such submission shall be deemed to be) The Company Modification Application in respect of a Statement of Works Project.  Processing of such deemed The Company Modification Application shall be as set out in Part Two of this Section D.</w:t>
      </w:r>
    </w:p>
    <w:p w14:paraId="11268B0B" w14:textId="77777777" w:rsidR="00167B91" w:rsidRPr="00167B91" w:rsidRDefault="00167B91" w:rsidP="00167B91">
      <w:bookmarkStart w:id="1065" w:name="_DV_M10"/>
      <w:bookmarkStart w:id="1066" w:name="_DV_M11"/>
      <w:bookmarkStart w:id="1067" w:name="_DV_M13"/>
      <w:bookmarkStart w:id="1068" w:name="_DV_M14"/>
      <w:bookmarkStart w:id="1069" w:name="_DV_M15"/>
      <w:bookmarkStart w:id="1070" w:name="_DV_M16"/>
      <w:bookmarkStart w:id="1071" w:name="_DV_M17"/>
      <w:bookmarkEnd w:id="1065"/>
      <w:bookmarkEnd w:id="1066"/>
      <w:bookmarkEnd w:id="1067"/>
      <w:bookmarkEnd w:id="1068"/>
      <w:bookmarkEnd w:id="1069"/>
      <w:bookmarkEnd w:id="1070"/>
      <w:bookmarkEnd w:id="1071"/>
    </w:p>
    <w:p w14:paraId="0EB0DEC5" w14:textId="4EC77A34" w:rsidR="00167B91" w:rsidRPr="00167B91" w:rsidRDefault="00167B91" w:rsidP="00167B91">
      <w:pPr>
        <w:rPr>
          <w:b/>
        </w:rPr>
      </w:pPr>
      <w:r w:rsidRPr="00167B91">
        <w:rPr>
          <w:b/>
        </w:rPr>
        <w:t xml:space="preserve">PART </w:t>
      </w:r>
      <w:ins w:id="1072" w:author="Steve Baker (ESO)" w:date="2023-08-25T14:06:00Z">
        <w:r w:rsidR="00924F40">
          <w:rPr>
            <w:b/>
          </w:rPr>
          <w:t>SIX</w:t>
        </w:r>
      </w:ins>
      <w:r w:rsidRPr="00167B91">
        <w:rPr>
          <w:b/>
        </w:rPr>
        <w:t>: IMPLEMENTATION OF USER COMMITMENT METHODOLOGY</w:t>
      </w:r>
    </w:p>
    <w:p w14:paraId="325EE0C4" w14:textId="77777777" w:rsidR="00167B91" w:rsidRPr="00167B91" w:rsidRDefault="00167B91" w:rsidP="00167B91">
      <w:pPr>
        <w:numPr>
          <w:ilvl w:val="0"/>
          <w:numId w:val="15"/>
        </w:numPr>
        <w:tabs>
          <w:tab w:val="clear" w:pos="1080"/>
          <w:tab w:val="num" w:pos="709"/>
        </w:tabs>
        <w:ind w:left="709" w:hanging="709"/>
        <w:rPr>
          <w:b/>
        </w:rPr>
      </w:pPr>
      <w:r w:rsidRPr="00167B91">
        <w:rPr>
          <w:b/>
        </w:rPr>
        <w:lastRenderedPageBreak/>
        <w:t>CMP 192 Transition Process Plan</w:t>
      </w:r>
    </w:p>
    <w:p w14:paraId="7CE197B1" w14:textId="77777777" w:rsidR="00167B91" w:rsidRPr="00167B91" w:rsidRDefault="00167B91" w:rsidP="00167B91">
      <w:pPr>
        <w:numPr>
          <w:ilvl w:val="1"/>
          <w:numId w:val="15"/>
        </w:numPr>
        <w:ind w:hanging="720"/>
      </w:pPr>
      <w:r w:rsidRPr="00167B91">
        <w:t>The Company shall consult with and shall agree with each Transmission Owner the activities and the programme and timescales for the said activities required to be undertaken by that Transmission Owner in order to support The Company in the implementation of the CMP 192 Transition Process Plan (the “UCM TO Implementation Plan”) including:</w:t>
      </w:r>
    </w:p>
    <w:p w14:paraId="75854EFE" w14:textId="77777777" w:rsidR="00167B91" w:rsidRPr="00167B91" w:rsidRDefault="00167B91" w:rsidP="00167B91">
      <w:pPr>
        <w:ind w:left="1440" w:hanging="720"/>
      </w:pPr>
      <w:r w:rsidRPr="00167B91">
        <w:t>(</w:t>
      </w:r>
      <w:proofErr w:type="spellStart"/>
      <w:r w:rsidRPr="00167B91">
        <w:t>i</w:t>
      </w:r>
      <w:proofErr w:type="spellEnd"/>
      <w:r w:rsidRPr="00167B91">
        <w:t>)</w:t>
      </w:r>
      <w:r w:rsidRPr="00167B91">
        <w:tab/>
        <w:t>the issue by the Transmission Owner of a variation to a TO Construction Agreement so that the TO Construction Agreement is consistent with the requirements introduced at Schedule 8 and Schedule 9 in respect of Attributable Works; and</w:t>
      </w:r>
    </w:p>
    <w:p w14:paraId="1634637B" w14:textId="77777777" w:rsidR="00167B91" w:rsidRPr="00167B91" w:rsidRDefault="00167B91" w:rsidP="00167B91">
      <w:pPr>
        <w:ind w:left="1440" w:hanging="720"/>
      </w:pPr>
      <w:r w:rsidRPr="00167B91">
        <w:t>(ii)</w:t>
      </w:r>
      <w:r w:rsidRPr="00167B91">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72D92D3D" w14:textId="77777777" w:rsidR="00167B91" w:rsidRPr="00167B91" w:rsidRDefault="00167B91" w:rsidP="00167B91">
      <w:pPr>
        <w:ind w:left="709"/>
      </w:pPr>
      <w:r w:rsidRPr="00167B91">
        <w:t xml:space="preserve">and that Transmission Owner shall carry out all such activities as are specified in the UCM TO Implementation Plan in accordance with the timescales as set out in the UCM TO Implementation Plan unless otherwise agreed by the Transmission Owner and The Company. </w:t>
      </w:r>
    </w:p>
    <w:p w14:paraId="79F37143" w14:textId="661CEA70" w:rsidR="00CC17B4" w:rsidRDefault="00786732" w:rsidP="00CC17B4">
      <w:pPr>
        <w:pStyle w:val="Schedule1"/>
        <w:tabs>
          <w:tab w:val="clear" w:pos="720"/>
        </w:tabs>
        <w:ind w:left="0" w:firstLine="0"/>
        <w:outlineLvl w:val="0"/>
        <w:rPr>
          <w:ins w:id="1073" w:author="Gareth Stanley (ESO)" w:date="2023-09-28T16:41:00Z"/>
          <w:b/>
          <w:bCs/>
          <w:kern w:val="0"/>
          <w:sz w:val="28"/>
          <w:szCs w:val="28"/>
        </w:rPr>
      </w:pPr>
      <w:ins w:id="1074" w:author="Gareth Stanley (ESO)" w:date="2023-08-30T15:29:00Z">
        <w:r>
          <w:rPr>
            <w:kern w:val="0"/>
          </w:rPr>
          <w:br w:type="page"/>
        </w:r>
        <w:r w:rsidRPr="00706591">
          <w:rPr>
            <w:b/>
            <w:bCs/>
            <w:kern w:val="0"/>
            <w:sz w:val="28"/>
            <w:szCs w:val="28"/>
          </w:rPr>
          <w:lastRenderedPageBreak/>
          <w:t>Appendix A</w:t>
        </w:r>
      </w:ins>
      <w:ins w:id="1075" w:author="Gareth Stanley (ESO)" w:date="2023-09-28T14:08:00Z">
        <w:r w:rsidR="00CC17B4" w:rsidRPr="00CC17B4">
          <w:rPr>
            <w:b/>
            <w:bCs/>
            <w:kern w:val="0"/>
          </w:rPr>
          <w:t xml:space="preserve"> </w:t>
        </w:r>
        <w:r w:rsidR="002845CA">
          <w:rPr>
            <w:b/>
            <w:bCs/>
            <w:kern w:val="0"/>
          </w:rPr>
          <w:t>-</w:t>
        </w:r>
      </w:ins>
      <w:ins w:id="1076" w:author="Gareth Stanley (ESO)" w:date="2023-09-28T16:49:00Z">
        <w:r w:rsidR="0059093B">
          <w:rPr>
            <w:b/>
            <w:bCs/>
            <w:kern w:val="0"/>
          </w:rPr>
          <w:t xml:space="preserve"> </w:t>
        </w:r>
      </w:ins>
      <w:ins w:id="1077" w:author="Gareth Stanley (ESO)" w:date="2023-09-28T14:08:00Z">
        <w:r w:rsidR="002845CA">
          <w:rPr>
            <w:b/>
            <w:bCs/>
            <w:kern w:val="0"/>
            <w:sz w:val="28"/>
            <w:szCs w:val="28"/>
          </w:rPr>
          <w:t>Example</w:t>
        </w:r>
      </w:ins>
      <w:ins w:id="1078" w:author="Gareth Stanley (ESO)" w:date="2023-09-28T16:17:00Z">
        <w:r w:rsidR="00D76A35">
          <w:rPr>
            <w:b/>
            <w:bCs/>
            <w:kern w:val="0"/>
            <w:sz w:val="28"/>
            <w:szCs w:val="28"/>
          </w:rPr>
          <w:t>s</w:t>
        </w:r>
      </w:ins>
      <w:ins w:id="1079" w:author="Gareth Stanley (ESO)" w:date="2023-09-28T14:08:00Z">
        <w:r w:rsidR="00CC17B4" w:rsidRPr="002845CA">
          <w:rPr>
            <w:b/>
            <w:bCs/>
            <w:kern w:val="0"/>
            <w:sz w:val="28"/>
            <w:szCs w:val="28"/>
            <w:rPrChange w:id="1080" w:author="Gareth Stanley (ESO)" w:date="2023-09-28T14:08:00Z">
              <w:rPr>
                <w:b/>
                <w:bCs/>
                <w:kern w:val="0"/>
              </w:rPr>
            </w:rPrChange>
          </w:rPr>
          <w:t xml:space="preserve"> PTO-CATO Boundary Configurations</w:t>
        </w:r>
      </w:ins>
      <w:ins w:id="1081" w:author="Gareth Stanley (ESO)" w:date="2023-09-28T14:09:00Z">
        <w:r w:rsidR="007D732B">
          <w:rPr>
            <w:b/>
            <w:bCs/>
            <w:kern w:val="0"/>
            <w:sz w:val="28"/>
            <w:szCs w:val="28"/>
          </w:rPr>
          <w:t xml:space="preserve"> (non-</w:t>
        </w:r>
        <w:commentRangeStart w:id="1082"/>
        <w:r w:rsidR="007D732B">
          <w:rPr>
            <w:b/>
            <w:bCs/>
            <w:kern w:val="0"/>
            <w:sz w:val="28"/>
            <w:szCs w:val="28"/>
          </w:rPr>
          <w:t>exhaustive</w:t>
        </w:r>
      </w:ins>
      <w:commentRangeEnd w:id="1082"/>
      <w:ins w:id="1083" w:author="Gareth Stanley (ESO)" w:date="2023-09-28T16:53:00Z">
        <w:r w:rsidR="005E4AC6">
          <w:rPr>
            <w:rStyle w:val="CommentReference"/>
            <w:rFonts w:ascii="Verdana" w:hAnsi="Verdana"/>
            <w:kern w:val="0"/>
          </w:rPr>
          <w:commentReference w:id="1082"/>
        </w:r>
      </w:ins>
      <w:ins w:id="1084" w:author="Gareth Stanley (ESO)" w:date="2023-09-28T14:09:00Z">
        <w:r w:rsidR="007D732B">
          <w:rPr>
            <w:b/>
            <w:bCs/>
            <w:kern w:val="0"/>
            <w:sz w:val="28"/>
            <w:szCs w:val="28"/>
          </w:rPr>
          <w:t>)</w:t>
        </w:r>
      </w:ins>
    </w:p>
    <w:p w14:paraId="4D9BFB39" w14:textId="77777777" w:rsidR="006128C7" w:rsidRDefault="006128C7" w:rsidP="00CC17B4">
      <w:pPr>
        <w:pStyle w:val="Schedule1"/>
        <w:tabs>
          <w:tab w:val="clear" w:pos="720"/>
        </w:tabs>
        <w:ind w:left="0" w:firstLine="0"/>
        <w:outlineLvl w:val="0"/>
        <w:rPr>
          <w:ins w:id="1085" w:author="Gareth Stanley (ESO)" w:date="2023-09-28T14:08:00Z"/>
          <w:b/>
          <w:bCs/>
          <w:kern w:val="0"/>
        </w:rPr>
      </w:pPr>
    </w:p>
    <w:p w14:paraId="3E1F85EB" w14:textId="6DFD250C" w:rsidR="00ED7D55" w:rsidRPr="00706591" w:rsidRDefault="00190127" w:rsidP="00810A97">
      <w:pPr>
        <w:pStyle w:val="Schedule1"/>
        <w:tabs>
          <w:tab w:val="clear" w:pos="720"/>
        </w:tabs>
        <w:ind w:left="0" w:firstLine="0"/>
        <w:outlineLvl w:val="0"/>
        <w:rPr>
          <w:ins w:id="1086" w:author="Gareth Stanley (ESO)" w:date="2023-08-30T15:29:00Z"/>
          <w:b/>
          <w:bCs/>
          <w:kern w:val="0"/>
          <w:sz w:val="28"/>
          <w:szCs w:val="28"/>
        </w:rPr>
      </w:pPr>
      <w:ins w:id="1087" w:author="Gareth Stanley (ESO)" w:date="2023-09-28T16:50:00Z">
        <w:r>
          <w:rPr>
            <w:noProof/>
          </w:rPr>
          <mc:AlternateContent>
            <mc:Choice Requires="wps">
              <w:drawing>
                <wp:anchor distT="0" distB="0" distL="114300" distR="114300" simplePos="0" relativeHeight="251658241" behindDoc="0" locked="0" layoutInCell="1" allowOverlap="1" wp14:anchorId="23832D88" wp14:editId="6FA18B39">
                  <wp:simplePos x="0" y="0"/>
                  <wp:positionH relativeFrom="column">
                    <wp:posOffset>-48504</wp:posOffset>
                  </wp:positionH>
                  <wp:positionV relativeFrom="paragraph">
                    <wp:posOffset>4097606</wp:posOffset>
                  </wp:positionV>
                  <wp:extent cx="5580184" cy="93785"/>
                  <wp:effectExtent l="0" t="0" r="1905" b="1905"/>
                  <wp:wrapNone/>
                  <wp:docPr id="8" name="Text Box 8"/>
                  <wp:cNvGraphicFramePr/>
                  <a:graphic xmlns:a="http://schemas.openxmlformats.org/drawingml/2006/main">
                    <a:graphicData uri="http://schemas.microsoft.com/office/word/2010/wordprocessingShape">
                      <wps:wsp>
                        <wps:cNvSpPr txBox="1"/>
                        <wps:spPr>
                          <a:xfrm>
                            <a:off x="0" y="0"/>
                            <a:ext cx="5580184" cy="93785"/>
                          </a:xfrm>
                          <a:prstGeom prst="rect">
                            <a:avLst/>
                          </a:prstGeom>
                          <a:solidFill>
                            <a:schemeClr val="lt1"/>
                          </a:solidFill>
                          <a:ln w="6350">
                            <a:noFill/>
                          </a:ln>
                        </wps:spPr>
                        <wps:txbx>
                          <w:txbxContent>
                            <w:p w14:paraId="2DA43A4A" w14:textId="77777777" w:rsidR="00190127" w:rsidRDefault="001901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832D88" id="_x0000_t202" coordsize="21600,21600" o:spt="202" path="m,l,21600r21600,l21600,xe">
                  <v:stroke joinstyle="miter"/>
                  <v:path gradientshapeok="t" o:connecttype="rect"/>
                </v:shapetype>
                <v:shape id="Text Box 8" o:spid="_x0000_s1026" type="#_x0000_t202" style="position:absolute;left:0;text-align:left;margin-left:-3.8pt;margin-top:322.65pt;width:439.4pt;height:7.4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" fillcolor="white [3201]" stroked="f" strokeweight=".5pt">
                  <v:textbox>
                    <w:txbxContent>
                      <w:p w14:paraId="2DA43A4A" w14:textId="77777777" w:rsidR="00190127" w:rsidRDefault="00190127"/>
                    </w:txbxContent>
                  </v:textbox>
                </v:shape>
              </w:pict>
            </mc:Fallback>
          </mc:AlternateContent>
        </w:r>
      </w:ins>
      <w:ins w:id="1088" w:author="Gareth Stanley (ESO)" w:date="2023-09-28T16:40:00Z">
        <w:r w:rsidR="006128C7">
          <w:rPr>
            <w:noProof/>
          </w:rPr>
          <w:drawing>
            <wp:inline distT="0" distB="0" distL="0" distR="0" wp14:anchorId="6E088A00" wp14:editId="0E4611EA">
              <wp:extent cx="5490210" cy="4117975"/>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5490210" cy="4117975"/>
                      </a:xfrm>
                      <a:prstGeom prst="rect">
                        <a:avLst/>
                      </a:prstGeom>
                    </pic:spPr>
                  </pic:pic>
                </a:graphicData>
              </a:graphic>
            </wp:inline>
          </w:drawing>
        </w:r>
      </w:ins>
    </w:p>
    <w:p w14:paraId="608CC553" w14:textId="365E0C28" w:rsidR="00786732" w:rsidRDefault="00786732" w:rsidP="00810A97">
      <w:pPr>
        <w:pStyle w:val="Schedule1"/>
        <w:tabs>
          <w:tab w:val="clear" w:pos="720"/>
        </w:tabs>
        <w:ind w:left="0" w:firstLine="0"/>
        <w:outlineLvl w:val="0"/>
        <w:rPr>
          <w:ins w:id="1089" w:author="Gareth Stanley (ESO)" w:date="2023-08-30T15:36:00Z"/>
          <w:noProof/>
        </w:rPr>
      </w:pPr>
    </w:p>
    <w:p w14:paraId="6BAE3FB5" w14:textId="77777777" w:rsidR="00B819B5" w:rsidRDefault="00B819B5" w:rsidP="00810A97">
      <w:pPr>
        <w:pStyle w:val="Schedule1"/>
        <w:tabs>
          <w:tab w:val="clear" w:pos="720"/>
        </w:tabs>
        <w:ind w:left="0" w:firstLine="0"/>
        <w:outlineLvl w:val="0"/>
        <w:rPr>
          <w:ins w:id="1090" w:author="Gareth Stanley (ESO)" w:date="2023-08-30T15:36:00Z"/>
          <w:noProof/>
        </w:rPr>
      </w:pPr>
    </w:p>
    <w:p w14:paraId="1DD10CD7" w14:textId="040DD178" w:rsidR="00B819B5" w:rsidRDefault="00B819B5" w:rsidP="00810A97">
      <w:pPr>
        <w:pStyle w:val="Schedule1"/>
        <w:tabs>
          <w:tab w:val="clear" w:pos="720"/>
        </w:tabs>
        <w:ind w:left="0" w:firstLine="0"/>
        <w:outlineLvl w:val="0"/>
        <w:rPr>
          <w:ins w:id="1091" w:author="Gareth Stanley (ESO)" w:date="2023-08-30T15:36:00Z"/>
          <w:noProof/>
        </w:rPr>
      </w:pPr>
    </w:p>
    <w:p w14:paraId="07CB40A5" w14:textId="00069809" w:rsidR="00FC3DBA" w:rsidRDefault="00FC3DBA" w:rsidP="00810A97">
      <w:pPr>
        <w:pStyle w:val="Schedule1"/>
        <w:tabs>
          <w:tab w:val="clear" w:pos="720"/>
        </w:tabs>
        <w:ind w:left="0" w:firstLine="0"/>
        <w:outlineLvl w:val="0"/>
        <w:rPr>
          <w:ins w:id="1092" w:author="Gareth Stanley (ESO)" w:date="2023-08-30T15:36:00Z"/>
          <w:noProof/>
        </w:rPr>
      </w:pPr>
    </w:p>
    <w:p w14:paraId="18033D68" w14:textId="40A10C00" w:rsidR="00FC3DBA" w:rsidRDefault="00FC3DBA" w:rsidP="00810A97">
      <w:pPr>
        <w:pStyle w:val="Schedule1"/>
        <w:tabs>
          <w:tab w:val="clear" w:pos="720"/>
        </w:tabs>
        <w:ind w:left="0" w:firstLine="0"/>
        <w:outlineLvl w:val="0"/>
        <w:rPr>
          <w:ins w:id="1093" w:author="Gareth Stanley (ESO)" w:date="2023-08-30T15:36:00Z"/>
          <w:noProof/>
        </w:rPr>
      </w:pPr>
    </w:p>
    <w:p w14:paraId="1A007D78" w14:textId="3005DF6E" w:rsidR="00AF6FE3" w:rsidRDefault="00AF6FE3">
      <w:pPr>
        <w:spacing w:after="0" w:line="240" w:lineRule="auto"/>
        <w:jc w:val="left"/>
        <w:rPr>
          <w:ins w:id="1094" w:author="Gareth Stanley (ESO)" w:date="2023-09-28T16:47:00Z"/>
          <w:noProof/>
          <w:kern w:val="28"/>
        </w:rPr>
      </w:pPr>
      <w:ins w:id="1095" w:author="Gareth Stanley (ESO)" w:date="2023-09-28T16:47:00Z">
        <w:r>
          <w:rPr>
            <w:noProof/>
          </w:rPr>
          <w:br w:type="page"/>
        </w:r>
      </w:ins>
    </w:p>
    <w:p w14:paraId="6C595427" w14:textId="67D864D8" w:rsidR="00FC3DBA" w:rsidRDefault="0042432E" w:rsidP="00810A97">
      <w:pPr>
        <w:pStyle w:val="Schedule1"/>
        <w:tabs>
          <w:tab w:val="clear" w:pos="720"/>
        </w:tabs>
        <w:ind w:left="0" w:firstLine="0"/>
        <w:outlineLvl w:val="0"/>
        <w:rPr>
          <w:ins w:id="1096" w:author="Gareth Stanley (ESO)" w:date="2023-08-30T15:37:00Z"/>
          <w:noProof/>
        </w:rPr>
      </w:pPr>
      <w:ins w:id="1097" w:author="Gareth Stanley (ESO)" w:date="2023-09-28T16:49:00Z">
        <w:r>
          <w:rPr>
            <w:noProof/>
          </w:rPr>
          <w:lastRenderedPageBreak/>
          <mc:AlternateContent>
            <mc:Choice Requires="wps">
              <w:drawing>
                <wp:anchor distT="0" distB="0" distL="114300" distR="114300" simplePos="0" relativeHeight="251658240" behindDoc="0" locked="0" layoutInCell="1" allowOverlap="1" wp14:anchorId="00F67B7E" wp14:editId="53602C24">
                  <wp:simplePos x="0" y="0"/>
                  <wp:positionH relativeFrom="column">
                    <wp:posOffset>-79766</wp:posOffset>
                  </wp:positionH>
                  <wp:positionV relativeFrom="paragraph">
                    <wp:posOffset>5525477</wp:posOffset>
                  </wp:positionV>
                  <wp:extent cx="5603631" cy="109415"/>
                  <wp:effectExtent l="0" t="0" r="0" b="5080"/>
                  <wp:wrapNone/>
                  <wp:docPr id="7" name="Text Box 7"/>
                  <wp:cNvGraphicFramePr/>
                  <a:graphic xmlns:a="http://schemas.openxmlformats.org/drawingml/2006/main">
                    <a:graphicData uri="http://schemas.microsoft.com/office/word/2010/wordprocessingShape">
                      <wps:wsp>
                        <wps:cNvSpPr txBox="1"/>
                        <wps:spPr>
                          <a:xfrm>
                            <a:off x="0" y="0"/>
                            <a:ext cx="5603631" cy="109415"/>
                          </a:xfrm>
                          <a:prstGeom prst="rect">
                            <a:avLst/>
                          </a:prstGeom>
                          <a:solidFill>
                            <a:schemeClr val="lt1"/>
                          </a:solidFill>
                          <a:ln w="6350">
                            <a:noFill/>
                          </a:ln>
                        </wps:spPr>
                        <wps:txbx>
                          <w:txbxContent>
                            <w:p w14:paraId="69A7D3D5" w14:textId="77777777" w:rsidR="0042432E" w:rsidRDefault="004243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0F67B7E" id="Text Box 7" o:spid="_x0000_s1027" type="#_x0000_t202" style="position:absolute;left:0;text-align:left;margin-left:-6.3pt;margin-top:435.1pt;width:441.25pt;height:8.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" fillcolor="white [3201]" stroked="f" strokeweight=".5pt">
                  <v:textbox>
                    <w:txbxContent>
                      <w:p w14:paraId="69A7D3D5" w14:textId="77777777" w:rsidR="0042432E" w:rsidRDefault="0042432E"/>
                    </w:txbxContent>
                  </v:textbox>
                </v:shape>
              </w:pict>
            </mc:Fallback>
          </mc:AlternateContent>
        </w:r>
      </w:ins>
      <w:ins w:id="1098" w:author="Gareth Stanley (ESO)" w:date="2023-09-28T16:47:00Z">
        <w:r w:rsidR="00AF6FE3">
          <w:rPr>
            <w:noProof/>
          </w:rPr>
          <w:drawing>
            <wp:inline distT="0" distB="0" distL="0" distR="0" wp14:anchorId="7C2897F6" wp14:editId="73A19FDC">
              <wp:extent cx="5490210" cy="4117975"/>
              <wp:effectExtent l="0" t="0" r="0" b="0"/>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5490210" cy="4117975"/>
                      </a:xfrm>
                      <a:prstGeom prst="rect">
                        <a:avLst/>
                      </a:prstGeom>
                    </pic:spPr>
                  </pic:pic>
                </a:graphicData>
              </a:graphic>
            </wp:inline>
          </w:drawing>
        </w:r>
      </w:ins>
    </w:p>
    <w:p w14:paraId="73BB29B9" w14:textId="34B72F85" w:rsidR="00FC3DBA" w:rsidRDefault="00FC3DBA" w:rsidP="00810A97">
      <w:pPr>
        <w:pStyle w:val="Schedule1"/>
        <w:tabs>
          <w:tab w:val="clear" w:pos="720"/>
        </w:tabs>
        <w:ind w:left="0" w:firstLine="0"/>
        <w:outlineLvl w:val="0"/>
        <w:rPr>
          <w:ins w:id="1099" w:author="Gareth Stanley (ESO)" w:date="2023-08-30T15:37:00Z"/>
          <w:noProof/>
        </w:rPr>
      </w:pPr>
    </w:p>
    <w:p w14:paraId="72A6CA25" w14:textId="497DE8AE" w:rsidR="00FC3DBA" w:rsidRPr="00786732" w:rsidRDefault="00FC3DBA" w:rsidP="00810A97">
      <w:pPr>
        <w:pStyle w:val="Schedule1"/>
        <w:tabs>
          <w:tab w:val="clear" w:pos="720"/>
        </w:tabs>
        <w:ind w:left="0" w:firstLine="0"/>
        <w:outlineLvl w:val="0"/>
        <w:rPr>
          <w:b/>
          <w:bCs/>
          <w:kern w:val="0"/>
        </w:rPr>
      </w:pPr>
    </w:p>
    <w:sectPr w:rsidR="00FC3DBA" w:rsidRPr="00786732">
      <w:footerReference w:type="default" r:id="rId19"/>
      <w:pgSz w:w="11906" w:h="16838" w:code="9"/>
      <w:pgMar w:top="1440" w:right="1559" w:bottom="1134" w:left="1701" w:header="1134" w:footer="14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82" w:author="Gareth Stanley (ESO)" w:date="2023-09-28T16:53:00Z" w:initials="GS(">
    <w:p w14:paraId="73B20C16" w14:textId="7556940C" w:rsidR="005E4AC6" w:rsidRDefault="005E4AC6" w:rsidP="003856C9">
      <w:pPr>
        <w:pStyle w:val="CommentText"/>
        <w:jc w:val="left"/>
      </w:pPr>
      <w:r>
        <w:rPr>
          <w:rStyle w:val="CommentReference"/>
        </w:rPr>
        <w:annotationRef/>
      </w:r>
      <w:r>
        <w:t>Amended 28/09/23- three less common examples removed.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B20C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02E07" w16cex:dateUtc="2023-09-28T1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B20C16" w16cid:durableId="28C02E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5186A" w14:textId="77777777" w:rsidR="00DC7670" w:rsidRDefault="00DC7670">
      <w:r>
        <w:separator/>
      </w:r>
    </w:p>
  </w:endnote>
  <w:endnote w:type="continuationSeparator" w:id="0">
    <w:p w14:paraId="49151D72" w14:textId="77777777" w:rsidR="00DC7670" w:rsidRDefault="00DC7670">
      <w:r>
        <w:continuationSeparator/>
      </w:r>
    </w:p>
  </w:endnote>
  <w:endnote w:type="continuationNotice" w:id="1">
    <w:p w14:paraId="033ED257" w14:textId="77777777" w:rsidR="00DC7670" w:rsidRDefault="00DC7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8F37" w14:textId="77777777"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Pr>
        <w:rStyle w:val="PageNumber"/>
        <w:sz w:val="16"/>
      </w:rPr>
      <w:t>10</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CC73A8">
      <w:rPr>
        <w:rStyle w:val="PageNumber"/>
        <w:sz w:val="16"/>
      </w:rPr>
      <w:t>5</w:t>
    </w:r>
    <w:r w:rsidR="00BE6677">
      <w:rPr>
        <w:rStyle w:val="PageNumber"/>
        <w:sz w:val="16"/>
      </w:rPr>
      <w:t xml:space="preserve"> </w:t>
    </w:r>
    <w:r w:rsidR="00E152CC">
      <w:rPr>
        <w:rStyle w:val="PageNumber"/>
        <w:sz w:val="16"/>
      </w:rPr>
      <w:t>August</w:t>
    </w:r>
    <w:r w:rsidR="00BE6677">
      <w:rPr>
        <w:rStyle w:val="PageNumber"/>
        <w:sz w:val="16"/>
      </w:rPr>
      <w:t xml:space="preserve"> 20</w:t>
    </w:r>
    <w:r w:rsidR="00CC73A8">
      <w:rPr>
        <w:rStyle w:val="PageNumber"/>
        <w:sz w:val="16"/>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ACC47" w14:textId="77777777" w:rsidR="00DC7670" w:rsidRDefault="00DC7670">
      <w:r>
        <w:separator/>
      </w:r>
    </w:p>
  </w:footnote>
  <w:footnote w:type="continuationSeparator" w:id="0">
    <w:p w14:paraId="42DEFD7D" w14:textId="77777777" w:rsidR="00DC7670" w:rsidRDefault="00DC7670">
      <w:r>
        <w:continuationSeparator/>
      </w:r>
    </w:p>
  </w:footnote>
  <w:footnote w:type="continuationNotice" w:id="1">
    <w:p w14:paraId="0BBEC116" w14:textId="77777777" w:rsidR="00DC7670" w:rsidRDefault="00DC767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277559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6"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7"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9"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C9D0A84"/>
    <w:multiLevelType w:val="hybridMultilevel"/>
    <w:tmpl w:val="941EB568"/>
    <w:lvl w:ilvl="0" w:tplc="98B8712C">
      <w:start w:val="8"/>
      <w:numFmt w:val="decimal"/>
      <w:lvlText w:val="%1."/>
      <w:lvlJc w:val="left"/>
      <w:pPr>
        <w:tabs>
          <w:tab w:val="num" w:pos="720"/>
        </w:tabs>
        <w:ind w:left="720" w:hanging="360"/>
      </w:pPr>
      <w:rPr>
        <w:rFonts w:hint="default"/>
      </w:rPr>
    </w:lvl>
    <w:lvl w:ilvl="1" w:tplc="35265BDA">
      <w:numFmt w:val="none"/>
      <w:lvlText w:val=""/>
      <w:lvlJc w:val="left"/>
      <w:pPr>
        <w:tabs>
          <w:tab w:val="num" w:pos="360"/>
        </w:tabs>
      </w:pPr>
    </w:lvl>
    <w:lvl w:ilvl="2" w:tplc="2F08B47A">
      <w:numFmt w:val="none"/>
      <w:lvlText w:val=""/>
      <w:lvlJc w:val="left"/>
      <w:pPr>
        <w:tabs>
          <w:tab w:val="num" w:pos="360"/>
        </w:tabs>
      </w:pPr>
    </w:lvl>
    <w:lvl w:ilvl="3" w:tplc="2D3A87F8">
      <w:numFmt w:val="none"/>
      <w:lvlText w:val=""/>
      <w:lvlJc w:val="left"/>
      <w:pPr>
        <w:tabs>
          <w:tab w:val="num" w:pos="360"/>
        </w:tabs>
      </w:pPr>
    </w:lvl>
    <w:lvl w:ilvl="4" w:tplc="A23E9270">
      <w:numFmt w:val="none"/>
      <w:lvlText w:val=""/>
      <w:lvlJc w:val="left"/>
      <w:pPr>
        <w:tabs>
          <w:tab w:val="num" w:pos="360"/>
        </w:tabs>
      </w:pPr>
    </w:lvl>
    <w:lvl w:ilvl="5" w:tplc="4B7AEB9C">
      <w:numFmt w:val="none"/>
      <w:lvlText w:val=""/>
      <w:lvlJc w:val="left"/>
      <w:pPr>
        <w:tabs>
          <w:tab w:val="num" w:pos="360"/>
        </w:tabs>
      </w:pPr>
    </w:lvl>
    <w:lvl w:ilvl="6" w:tplc="4A6097C4">
      <w:numFmt w:val="none"/>
      <w:lvlText w:val=""/>
      <w:lvlJc w:val="left"/>
      <w:pPr>
        <w:tabs>
          <w:tab w:val="num" w:pos="360"/>
        </w:tabs>
      </w:pPr>
    </w:lvl>
    <w:lvl w:ilvl="7" w:tplc="E634E894">
      <w:numFmt w:val="none"/>
      <w:lvlText w:val=""/>
      <w:lvlJc w:val="left"/>
      <w:pPr>
        <w:tabs>
          <w:tab w:val="num" w:pos="360"/>
        </w:tabs>
      </w:pPr>
    </w:lvl>
    <w:lvl w:ilvl="8" w:tplc="305E00D8">
      <w:numFmt w:val="none"/>
      <w:lvlText w:val=""/>
      <w:lvlJc w:val="left"/>
      <w:pPr>
        <w:tabs>
          <w:tab w:val="num" w:pos="360"/>
        </w:tabs>
      </w:pPr>
    </w:lvl>
  </w:abstractNum>
  <w:abstractNum w:abstractNumId="11"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2"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2472F68"/>
    <w:multiLevelType w:val="multilevel"/>
    <w:tmpl w:val="B960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2BB1BE6"/>
    <w:multiLevelType w:val="hybridMultilevel"/>
    <w:tmpl w:val="F7B8DF22"/>
    <w:lvl w:ilvl="0" w:tplc="EE7EDD66">
      <w:start w:val="1"/>
      <w:numFmt w:val="decimal"/>
      <w:lvlText w:val="%1."/>
      <w:lvlJc w:val="left"/>
      <w:pPr>
        <w:tabs>
          <w:tab w:val="num" w:pos="1080"/>
        </w:tabs>
        <w:ind w:left="1080" w:hanging="720"/>
      </w:pPr>
      <w:rPr>
        <w:rFonts w:hint="default"/>
      </w:rPr>
    </w:lvl>
    <w:lvl w:ilvl="1" w:tplc="4308E1F6">
      <w:start w:val="1"/>
      <w:numFmt w:val="decimal"/>
      <w:isLgl/>
      <w:lvlText w:val="%2.%2"/>
      <w:lvlJc w:val="left"/>
      <w:pPr>
        <w:tabs>
          <w:tab w:val="num" w:pos="1080"/>
        </w:tabs>
        <w:ind w:left="1080" w:hanging="720"/>
      </w:pPr>
      <w:rPr>
        <w:rFonts w:hint="default"/>
      </w:rPr>
    </w:lvl>
    <w:lvl w:ilvl="2" w:tplc="3B7C62CA">
      <w:numFmt w:val="none"/>
      <w:lvlText w:val=""/>
      <w:lvlJc w:val="left"/>
      <w:pPr>
        <w:tabs>
          <w:tab w:val="num" w:pos="360"/>
        </w:tabs>
      </w:pPr>
    </w:lvl>
    <w:lvl w:ilvl="3" w:tplc="6CF69D82">
      <w:numFmt w:val="none"/>
      <w:lvlText w:val=""/>
      <w:lvlJc w:val="left"/>
      <w:pPr>
        <w:tabs>
          <w:tab w:val="num" w:pos="360"/>
        </w:tabs>
      </w:pPr>
    </w:lvl>
    <w:lvl w:ilvl="4" w:tplc="2E608B34">
      <w:numFmt w:val="none"/>
      <w:lvlText w:val=""/>
      <w:lvlJc w:val="left"/>
      <w:pPr>
        <w:tabs>
          <w:tab w:val="num" w:pos="360"/>
        </w:tabs>
      </w:pPr>
    </w:lvl>
    <w:lvl w:ilvl="5" w:tplc="B59481A6">
      <w:numFmt w:val="none"/>
      <w:lvlText w:val=""/>
      <w:lvlJc w:val="left"/>
      <w:pPr>
        <w:tabs>
          <w:tab w:val="num" w:pos="360"/>
        </w:tabs>
      </w:pPr>
    </w:lvl>
    <w:lvl w:ilvl="6" w:tplc="43DCDBE8">
      <w:numFmt w:val="none"/>
      <w:lvlText w:val=""/>
      <w:lvlJc w:val="left"/>
      <w:pPr>
        <w:tabs>
          <w:tab w:val="num" w:pos="360"/>
        </w:tabs>
      </w:pPr>
    </w:lvl>
    <w:lvl w:ilvl="7" w:tplc="E8024C7E">
      <w:numFmt w:val="none"/>
      <w:lvlText w:val=""/>
      <w:lvlJc w:val="left"/>
      <w:pPr>
        <w:tabs>
          <w:tab w:val="num" w:pos="360"/>
        </w:tabs>
      </w:pPr>
    </w:lvl>
    <w:lvl w:ilvl="8" w:tplc="05AC14D6">
      <w:numFmt w:val="none"/>
      <w:lvlText w:val=""/>
      <w:lvlJc w:val="left"/>
      <w:pPr>
        <w:tabs>
          <w:tab w:val="num" w:pos="360"/>
        </w:tabs>
      </w:pPr>
    </w:lvl>
  </w:abstractNum>
  <w:abstractNum w:abstractNumId="16"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153CBD"/>
    <w:multiLevelType w:val="hybridMultilevel"/>
    <w:tmpl w:val="2A50A898"/>
    <w:lvl w:ilvl="0" w:tplc="90A69776">
      <w:start w:val="1"/>
      <w:numFmt w:val="decimal"/>
      <w:lvlText w:val="%1."/>
      <w:lvlJc w:val="left"/>
      <w:pPr>
        <w:tabs>
          <w:tab w:val="num" w:pos="720"/>
        </w:tabs>
        <w:ind w:left="720" w:hanging="360"/>
      </w:pPr>
      <w:rPr>
        <w:rFonts w:hint="default"/>
      </w:rPr>
    </w:lvl>
    <w:lvl w:ilvl="1" w:tplc="35EE6942" w:tentative="1">
      <w:start w:val="1"/>
      <w:numFmt w:val="lowerLetter"/>
      <w:lvlText w:val="%2."/>
      <w:lvlJc w:val="left"/>
      <w:pPr>
        <w:tabs>
          <w:tab w:val="num" w:pos="1440"/>
        </w:tabs>
        <w:ind w:left="1440" w:hanging="360"/>
      </w:pPr>
    </w:lvl>
    <w:lvl w:ilvl="2" w:tplc="A4781BD8" w:tentative="1">
      <w:start w:val="1"/>
      <w:numFmt w:val="lowerRoman"/>
      <w:lvlText w:val="%3."/>
      <w:lvlJc w:val="right"/>
      <w:pPr>
        <w:tabs>
          <w:tab w:val="num" w:pos="2160"/>
        </w:tabs>
        <w:ind w:left="2160" w:hanging="180"/>
      </w:pPr>
    </w:lvl>
    <w:lvl w:ilvl="3" w:tplc="904407E4" w:tentative="1">
      <w:start w:val="1"/>
      <w:numFmt w:val="decimal"/>
      <w:lvlText w:val="%4."/>
      <w:lvlJc w:val="left"/>
      <w:pPr>
        <w:tabs>
          <w:tab w:val="num" w:pos="2880"/>
        </w:tabs>
        <w:ind w:left="2880" w:hanging="360"/>
      </w:pPr>
    </w:lvl>
    <w:lvl w:ilvl="4" w:tplc="383A68AE" w:tentative="1">
      <w:start w:val="1"/>
      <w:numFmt w:val="lowerLetter"/>
      <w:lvlText w:val="%5."/>
      <w:lvlJc w:val="left"/>
      <w:pPr>
        <w:tabs>
          <w:tab w:val="num" w:pos="3600"/>
        </w:tabs>
        <w:ind w:left="3600" w:hanging="360"/>
      </w:pPr>
    </w:lvl>
    <w:lvl w:ilvl="5" w:tplc="5CC8F6F6" w:tentative="1">
      <w:start w:val="1"/>
      <w:numFmt w:val="lowerRoman"/>
      <w:lvlText w:val="%6."/>
      <w:lvlJc w:val="right"/>
      <w:pPr>
        <w:tabs>
          <w:tab w:val="num" w:pos="4320"/>
        </w:tabs>
        <w:ind w:left="4320" w:hanging="180"/>
      </w:pPr>
    </w:lvl>
    <w:lvl w:ilvl="6" w:tplc="E84AE12C" w:tentative="1">
      <w:start w:val="1"/>
      <w:numFmt w:val="decimal"/>
      <w:lvlText w:val="%7."/>
      <w:lvlJc w:val="left"/>
      <w:pPr>
        <w:tabs>
          <w:tab w:val="num" w:pos="5040"/>
        </w:tabs>
        <w:ind w:left="5040" w:hanging="360"/>
      </w:pPr>
    </w:lvl>
    <w:lvl w:ilvl="7" w:tplc="E052692A" w:tentative="1">
      <w:start w:val="1"/>
      <w:numFmt w:val="lowerLetter"/>
      <w:lvlText w:val="%8."/>
      <w:lvlJc w:val="left"/>
      <w:pPr>
        <w:tabs>
          <w:tab w:val="num" w:pos="5760"/>
        </w:tabs>
        <w:ind w:left="5760" w:hanging="360"/>
      </w:pPr>
    </w:lvl>
    <w:lvl w:ilvl="8" w:tplc="C6485C0E" w:tentative="1">
      <w:start w:val="1"/>
      <w:numFmt w:val="lowerRoman"/>
      <w:lvlText w:val="%9."/>
      <w:lvlJc w:val="right"/>
      <w:pPr>
        <w:tabs>
          <w:tab w:val="num" w:pos="6480"/>
        </w:tabs>
        <w:ind w:left="6480" w:hanging="180"/>
      </w:pPr>
    </w:lvl>
  </w:abstractNum>
  <w:num w:numId="1" w16cid:durableId="1370910258">
    <w:abstractNumId w:val="3"/>
  </w:num>
  <w:num w:numId="2" w16cid:durableId="1137139381">
    <w:abstractNumId w:val="13"/>
  </w:num>
  <w:num w:numId="3" w16cid:durableId="399449500">
    <w:abstractNumId w:val="11"/>
  </w:num>
  <w:num w:numId="4" w16cid:durableId="370106687">
    <w:abstractNumId w:val="17"/>
  </w:num>
  <w:num w:numId="5" w16cid:durableId="1948998996">
    <w:abstractNumId w:val="6"/>
  </w:num>
  <w:num w:numId="6" w16cid:durableId="963270468">
    <w:abstractNumId w:val="2"/>
  </w:num>
  <w:num w:numId="7" w16cid:durableId="652872267">
    <w:abstractNumId w:val="15"/>
  </w:num>
  <w:num w:numId="8" w16cid:durableId="167790683">
    <w:abstractNumId w:val="9"/>
  </w:num>
  <w:num w:numId="9" w16cid:durableId="436367782">
    <w:abstractNumId w:val="8"/>
  </w:num>
  <w:num w:numId="10" w16cid:durableId="1082987850">
    <w:abstractNumId w:val="10"/>
  </w:num>
  <w:num w:numId="11" w16cid:durableId="1757552636">
    <w:abstractNumId w:val="16"/>
  </w:num>
  <w:num w:numId="12" w16cid:durableId="1169784313">
    <w:abstractNumId w:val="7"/>
  </w:num>
  <w:num w:numId="13" w16cid:durableId="313607660">
    <w:abstractNumId w:val="0"/>
  </w:num>
  <w:num w:numId="14" w16cid:durableId="918952314">
    <w:abstractNumId w:val="1"/>
  </w:num>
  <w:num w:numId="15" w16cid:durableId="250358151">
    <w:abstractNumId w:val="12"/>
  </w:num>
  <w:num w:numId="16" w16cid:durableId="1386368520">
    <w:abstractNumId w:val="5"/>
  </w:num>
  <w:num w:numId="17" w16cid:durableId="1474910821">
    <w:abstractNumId w:val="14"/>
  </w:num>
  <w:num w:numId="18" w16cid:durableId="980765808">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rson w15:author="Gareth Stanley (ESO)">
    <w15:presenceInfo w15:providerId="AD" w15:userId="S::Gareth.Stanley@uk.nationalgrid.com::2f12d36b-323e-4afc-9762-d3fd171ae81e"/>
  </w15:person>
  <w15:person w15:author="Alex Aristodemou">
    <w15:presenceInfo w15:providerId="AD" w15:userId="S::alexander.aristod@uk.nationalgrid.com::0cb1737e-a9d3-4d94-a97f-26f0b782cddb"/>
  </w15:person>
  <w15:person w15:author="Stephen Baker">
    <w15:presenceInfo w15:providerId="AD" w15:userId="S::stephen.baker@uk.nationalgrid.com::9743341d-a617-4c2a-a18e-dd1df1776676"/>
  </w15:person>
  <w15:person w15:author="Antony Johnson (ESO)">
    <w15:presenceInfo w15:providerId="AD" w15:userId="S::Antony.Johnson@uk.nationalgrid.com::ea3158fb-3b36-4d33-b3dc-8adf0fb14d86"/>
  </w15:person>
  <w15:person w15:author="Steve Baker (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0332"/>
    <w:rsid w:val="00000E1E"/>
    <w:rsid w:val="000012DC"/>
    <w:rsid w:val="00001718"/>
    <w:rsid w:val="00001782"/>
    <w:rsid w:val="00004CB0"/>
    <w:rsid w:val="00006074"/>
    <w:rsid w:val="00006648"/>
    <w:rsid w:val="00006C16"/>
    <w:rsid w:val="000078AA"/>
    <w:rsid w:val="0001014F"/>
    <w:rsid w:val="00011766"/>
    <w:rsid w:val="00015931"/>
    <w:rsid w:val="00016A7C"/>
    <w:rsid w:val="0002188B"/>
    <w:rsid w:val="00021E9F"/>
    <w:rsid w:val="0002247C"/>
    <w:rsid w:val="000227FB"/>
    <w:rsid w:val="00023ABF"/>
    <w:rsid w:val="00023D75"/>
    <w:rsid w:val="0002430D"/>
    <w:rsid w:val="000262D2"/>
    <w:rsid w:val="000264A4"/>
    <w:rsid w:val="00026A23"/>
    <w:rsid w:val="000274CC"/>
    <w:rsid w:val="000277E0"/>
    <w:rsid w:val="00027890"/>
    <w:rsid w:val="000306B5"/>
    <w:rsid w:val="00032508"/>
    <w:rsid w:val="00032F26"/>
    <w:rsid w:val="00033BF3"/>
    <w:rsid w:val="00034983"/>
    <w:rsid w:val="00034AC9"/>
    <w:rsid w:val="000362E2"/>
    <w:rsid w:val="000404E9"/>
    <w:rsid w:val="000417F9"/>
    <w:rsid w:val="00042B19"/>
    <w:rsid w:val="000445C4"/>
    <w:rsid w:val="000457F5"/>
    <w:rsid w:val="0004619A"/>
    <w:rsid w:val="0004725E"/>
    <w:rsid w:val="000478F4"/>
    <w:rsid w:val="00047E33"/>
    <w:rsid w:val="0005051B"/>
    <w:rsid w:val="00050715"/>
    <w:rsid w:val="00051A12"/>
    <w:rsid w:val="00051C13"/>
    <w:rsid w:val="00053588"/>
    <w:rsid w:val="00053D06"/>
    <w:rsid w:val="00054D5D"/>
    <w:rsid w:val="000570F2"/>
    <w:rsid w:val="000573F0"/>
    <w:rsid w:val="0006027A"/>
    <w:rsid w:val="00060AFA"/>
    <w:rsid w:val="00061C96"/>
    <w:rsid w:val="00062EFB"/>
    <w:rsid w:val="00063412"/>
    <w:rsid w:val="00064FF7"/>
    <w:rsid w:val="00065BBD"/>
    <w:rsid w:val="00066B04"/>
    <w:rsid w:val="00066C54"/>
    <w:rsid w:val="00067123"/>
    <w:rsid w:val="000700A4"/>
    <w:rsid w:val="00070A40"/>
    <w:rsid w:val="00073523"/>
    <w:rsid w:val="00073F0C"/>
    <w:rsid w:val="000740C8"/>
    <w:rsid w:val="00074353"/>
    <w:rsid w:val="0007451E"/>
    <w:rsid w:val="0007529E"/>
    <w:rsid w:val="000761B8"/>
    <w:rsid w:val="000766CA"/>
    <w:rsid w:val="00076EB1"/>
    <w:rsid w:val="00077D52"/>
    <w:rsid w:val="0008052A"/>
    <w:rsid w:val="000814CF"/>
    <w:rsid w:val="00083039"/>
    <w:rsid w:val="00085429"/>
    <w:rsid w:val="00085AB1"/>
    <w:rsid w:val="00085ACC"/>
    <w:rsid w:val="00085D08"/>
    <w:rsid w:val="00085FD6"/>
    <w:rsid w:val="00087794"/>
    <w:rsid w:val="00090284"/>
    <w:rsid w:val="0009035D"/>
    <w:rsid w:val="00092BAC"/>
    <w:rsid w:val="0009357A"/>
    <w:rsid w:val="000937DB"/>
    <w:rsid w:val="0009381D"/>
    <w:rsid w:val="00093D7C"/>
    <w:rsid w:val="00093EA5"/>
    <w:rsid w:val="00094027"/>
    <w:rsid w:val="0009542D"/>
    <w:rsid w:val="00096913"/>
    <w:rsid w:val="00096F07"/>
    <w:rsid w:val="00097B5E"/>
    <w:rsid w:val="000A0F17"/>
    <w:rsid w:val="000A16D5"/>
    <w:rsid w:val="000A1C42"/>
    <w:rsid w:val="000A1DA2"/>
    <w:rsid w:val="000A1FB8"/>
    <w:rsid w:val="000A36A0"/>
    <w:rsid w:val="000A5681"/>
    <w:rsid w:val="000A5DB5"/>
    <w:rsid w:val="000A6C2C"/>
    <w:rsid w:val="000A7378"/>
    <w:rsid w:val="000A7AE4"/>
    <w:rsid w:val="000A7C1E"/>
    <w:rsid w:val="000B06AE"/>
    <w:rsid w:val="000B133F"/>
    <w:rsid w:val="000B1AE4"/>
    <w:rsid w:val="000B3194"/>
    <w:rsid w:val="000B3358"/>
    <w:rsid w:val="000B52CB"/>
    <w:rsid w:val="000B5ECE"/>
    <w:rsid w:val="000B5EF2"/>
    <w:rsid w:val="000B69E9"/>
    <w:rsid w:val="000B7BD7"/>
    <w:rsid w:val="000B7FFB"/>
    <w:rsid w:val="000C1D99"/>
    <w:rsid w:val="000C2152"/>
    <w:rsid w:val="000C236C"/>
    <w:rsid w:val="000C237E"/>
    <w:rsid w:val="000C2675"/>
    <w:rsid w:val="000C2FBC"/>
    <w:rsid w:val="000C327C"/>
    <w:rsid w:val="000C46BD"/>
    <w:rsid w:val="000C572E"/>
    <w:rsid w:val="000C6521"/>
    <w:rsid w:val="000C673D"/>
    <w:rsid w:val="000D0667"/>
    <w:rsid w:val="000D0696"/>
    <w:rsid w:val="000D0B74"/>
    <w:rsid w:val="000D2378"/>
    <w:rsid w:val="000D28C7"/>
    <w:rsid w:val="000D2966"/>
    <w:rsid w:val="000D2CBD"/>
    <w:rsid w:val="000D3527"/>
    <w:rsid w:val="000D681E"/>
    <w:rsid w:val="000D6B7F"/>
    <w:rsid w:val="000D730B"/>
    <w:rsid w:val="000D7ADE"/>
    <w:rsid w:val="000E0667"/>
    <w:rsid w:val="000E1409"/>
    <w:rsid w:val="000E15FF"/>
    <w:rsid w:val="000E1E15"/>
    <w:rsid w:val="000E279F"/>
    <w:rsid w:val="000E2F3D"/>
    <w:rsid w:val="000E5563"/>
    <w:rsid w:val="000E6BB9"/>
    <w:rsid w:val="000E7833"/>
    <w:rsid w:val="000E7FBF"/>
    <w:rsid w:val="000F1FAC"/>
    <w:rsid w:val="000F209A"/>
    <w:rsid w:val="000F2D93"/>
    <w:rsid w:val="000F2F86"/>
    <w:rsid w:val="000F3734"/>
    <w:rsid w:val="000F5088"/>
    <w:rsid w:val="000F5D4A"/>
    <w:rsid w:val="000F7EF5"/>
    <w:rsid w:val="001007A5"/>
    <w:rsid w:val="00100851"/>
    <w:rsid w:val="001011AB"/>
    <w:rsid w:val="00102591"/>
    <w:rsid w:val="00102E09"/>
    <w:rsid w:val="00103AD1"/>
    <w:rsid w:val="00104B1C"/>
    <w:rsid w:val="00106BA6"/>
    <w:rsid w:val="00110297"/>
    <w:rsid w:val="00111297"/>
    <w:rsid w:val="00111C8C"/>
    <w:rsid w:val="00111D4B"/>
    <w:rsid w:val="0011487E"/>
    <w:rsid w:val="0011541D"/>
    <w:rsid w:val="00115EEA"/>
    <w:rsid w:val="00117264"/>
    <w:rsid w:val="00117F26"/>
    <w:rsid w:val="00122678"/>
    <w:rsid w:val="00122BD5"/>
    <w:rsid w:val="00122C7E"/>
    <w:rsid w:val="00122FC3"/>
    <w:rsid w:val="00123F12"/>
    <w:rsid w:val="00124B6B"/>
    <w:rsid w:val="00124F6C"/>
    <w:rsid w:val="00125F25"/>
    <w:rsid w:val="00125F5A"/>
    <w:rsid w:val="00126390"/>
    <w:rsid w:val="001265EF"/>
    <w:rsid w:val="00127AD2"/>
    <w:rsid w:val="00131149"/>
    <w:rsid w:val="00131953"/>
    <w:rsid w:val="001326AA"/>
    <w:rsid w:val="0013348A"/>
    <w:rsid w:val="0013362F"/>
    <w:rsid w:val="001337C8"/>
    <w:rsid w:val="00133A07"/>
    <w:rsid w:val="00134526"/>
    <w:rsid w:val="00134FBF"/>
    <w:rsid w:val="0014055F"/>
    <w:rsid w:val="00142411"/>
    <w:rsid w:val="0014284E"/>
    <w:rsid w:val="00142FAA"/>
    <w:rsid w:val="001431C6"/>
    <w:rsid w:val="00144D76"/>
    <w:rsid w:val="00144FDB"/>
    <w:rsid w:val="001460E0"/>
    <w:rsid w:val="001465A7"/>
    <w:rsid w:val="0014676F"/>
    <w:rsid w:val="001469A3"/>
    <w:rsid w:val="00146B3C"/>
    <w:rsid w:val="00150057"/>
    <w:rsid w:val="0015293B"/>
    <w:rsid w:val="0015362D"/>
    <w:rsid w:val="001547A6"/>
    <w:rsid w:val="00154C9A"/>
    <w:rsid w:val="00155000"/>
    <w:rsid w:val="00155085"/>
    <w:rsid w:val="001550DD"/>
    <w:rsid w:val="00156C53"/>
    <w:rsid w:val="00157CEB"/>
    <w:rsid w:val="00157E75"/>
    <w:rsid w:val="001605C7"/>
    <w:rsid w:val="00160C68"/>
    <w:rsid w:val="001631C6"/>
    <w:rsid w:val="00163C50"/>
    <w:rsid w:val="001641C6"/>
    <w:rsid w:val="00164328"/>
    <w:rsid w:val="0016474E"/>
    <w:rsid w:val="00165228"/>
    <w:rsid w:val="00165897"/>
    <w:rsid w:val="00166D17"/>
    <w:rsid w:val="00166F80"/>
    <w:rsid w:val="001674FA"/>
    <w:rsid w:val="00167B02"/>
    <w:rsid w:val="00167B91"/>
    <w:rsid w:val="00172BBB"/>
    <w:rsid w:val="00174E16"/>
    <w:rsid w:val="0017518B"/>
    <w:rsid w:val="001760FB"/>
    <w:rsid w:val="00177160"/>
    <w:rsid w:val="0018107E"/>
    <w:rsid w:val="0018278F"/>
    <w:rsid w:val="0018381E"/>
    <w:rsid w:val="00183DE7"/>
    <w:rsid w:val="001843A8"/>
    <w:rsid w:val="00185DC4"/>
    <w:rsid w:val="00190127"/>
    <w:rsid w:val="00190FEE"/>
    <w:rsid w:val="00191207"/>
    <w:rsid w:val="00191BD8"/>
    <w:rsid w:val="00191D1F"/>
    <w:rsid w:val="001929C6"/>
    <w:rsid w:val="00192E69"/>
    <w:rsid w:val="00192F51"/>
    <w:rsid w:val="00193574"/>
    <w:rsid w:val="00194954"/>
    <w:rsid w:val="0019636A"/>
    <w:rsid w:val="001964F5"/>
    <w:rsid w:val="00196D15"/>
    <w:rsid w:val="00197D86"/>
    <w:rsid w:val="001A01E4"/>
    <w:rsid w:val="001A0621"/>
    <w:rsid w:val="001A0BAD"/>
    <w:rsid w:val="001A1834"/>
    <w:rsid w:val="001A4C15"/>
    <w:rsid w:val="001A65B5"/>
    <w:rsid w:val="001A6657"/>
    <w:rsid w:val="001A683A"/>
    <w:rsid w:val="001A7524"/>
    <w:rsid w:val="001B1954"/>
    <w:rsid w:val="001B2291"/>
    <w:rsid w:val="001B2A6C"/>
    <w:rsid w:val="001B37C5"/>
    <w:rsid w:val="001B420E"/>
    <w:rsid w:val="001B46C7"/>
    <w:rsid w:val="001B5DDF"/>
    <w:rsid w:val="001B61FA"/>
    <w:rsid w:val="001B7438"/>
    <w:rsid w:val="001B7A20"/>
    <w:rsid w:val="001C029D"/>
    <w:rsid w:val="001C0F77"/>
    <w:rsid w:val="001C2DA4"/>
    <w:rsid w:val="001C2DF2"/>
    <w:rsid w:val="001C2FE1"/>
    <w:rsid w:val="001C3865"/>
    <w:rsid w:val="001C4531"/>
    <w:rsid w:val="001C4797"/>
    <w:rsid w:val="001C6078"/>
    <w:rsid w:val="001C666A"/>
    <w:rsid w:val="001C69B0"/>
    <w:rsid w:val="001C6A08"/>
    <w:rsid w:val="001C70CE"/>
    <w:rsid w:val="001D0135"/>
    <w:rsid w:val="001D05E6"/>
    <w:rsid w:val="001D0B13"/>
    <w:rsid w:val="001D1FFD"/>
    <w:rsid w:val="001D25C2"/>
    <w:rsid w:val="001D29B8"/>
    <w:rsid w:val="001D312C"/>
    <w:rsid w:val="001D391A"/>
    <w:rsid w:val="001D5B9B"/>
    <w:rsid w:val="001E0181"/>
    <w:rsid w:val="001E03B3"/>
    <w:rsid w:val="001E1465"/>
    <w:rsid w:val="001E26C5"/>
    <w:rsid w:val="001E2794"/>
    <w:rsid w:val="001E33CA"/>
    <w:rsid w:val="001E40A1"/>
    <w:rsid w:val="001E4C33"/>
    <w:rsid w:val="001E50B5"/>
    <w:rsid w:val="001E5474"/>
    <w:rsid w:val="001E7C41"/>
    <w:rsid w:val="001F0BD1"/>
    <w:rsid w:val="001F0FB0"/>
    <w:rsid w:val="001F3FAE"/>
    <w:rsid w:val="001F5CA4"/>
    <w:rsid w:val="00200FCD"/>
    <w:rsid w:val="0020186A"/>
    <w:rsid w:val="0020215F"/>
    <w:rsid w:val="002025C8"/>
    <w:rsid w:val="002041F0"/>
    <w:rsid w:val="002043C8"/>
    <w:rsid w:val="00204E11"/>
    <w:rsid w:val="00205113"/>
    <w:rsid w:val="00210EDF"/>
    <w:rsid w:val="00211AE8"/>
    <w:rsid w:val="00212594"/>
    <w:rsid w:val="00213A73"/>
    <w:rsid w:val="002147CE"/>
    <w:rsid w:val="00215180"/>
    <w:rsid w:val="0021594C"/>
    <w:rsid w:val="00215AA9"/>
    <w:rsid w:val="00216051"/>
    <w:rsid w:val="002160AE"/>
    <w:rsid w:val="00216549"/>
    <w:rsid w:val="00216AAD"/>
    <w:rsid w:val="00216DD9"/>
    <w:rsid w:val="002176AD"/>
    <w:rsid w:val="00221F6A"/>
    <w:rsid w:val="0022513B"/>
    <w:rsid w:val="00225287"/>
    <w:rsid w:val="00226C67"/>
    <w:rsid w:val="00230B97"/>
    <w:rsid w:val="00230D63"/>
    <w:rsid w:val="00231A49"/>
    <w:rsid w:val="00232B09"/>
    <w:rsid w:val="00233BEE"/>
    <w:rsid w:val="0023468C"/>
    <w:rsid w:val="00234972"/>
    <w:rsid w:val="00236A54"/>
    <w:rsid w:val="0023784F"/>
    <w:rsid w:val="002411F9"/>
    <w:rsid w:val="00241712"/>
    <w:rsid w:val="00241809"/>
    <w:rsid w:val="00241F56"/>
    <w:rsid w:val="002422FE"/>
    <w:rsid w:val="00242ACF"/>
    <w:rsid w:val="0024347D"/>
    <w:rsid w:val="00247078"/>
    <w:rsid w:val="0025236C"/>
    <w:rsid w:val="002529A3"/>
    <w:rsid w:val="00253E0E"/>
    <w:rsid w:val="002542F8"/>
    <w:rsid w:val="00254D86"/>
    <w:rsid w:val="00254EC1"/>
    <w:rsid w:val="00255153"/>
    <w:rsid w:val="002555AA"/>
    <w:rsid w:val="00256951"/>
    <w:rsid w:val="00257026"/>
    <w:rsid w:val="0025768B"/>
    <w:rsid w:val="00257F79"/>
    <w:rsid w:val="0026133E"/>
    <w:rsid w:val="002613C0"/>
    <w:rsid w:val="00261C4E"/>
    <w:rsid w:val="00261C89"/>
    <w:rsid w:val="002624A5"/>
    <w:rsid w:val="00263797"/>
    <w:rsid w:val="00263A37"/>
    <w:rsid w:val="0026413E"/>
    <w:rsid w:val="0026489C"/>
    <w:rsid w:val="00264BA9"/>
    <w:rsid w:val="00264D97"/>
    <w:rsid w:val="0026540E"/>
    <w:rsid w:val="00265EC2"/>
    <w:rsid w:val="00265F92"/>
    <w:rsid w:val="002665E7"/>
    <w:rsid w:val="0027205C"/>
    <w:rsid w:val="00275091"/>
    <w:rsid w:val="00275C01"/>
    <w:rsid w:val="002763B0"/>
    <w:rsid w:val="002777B0"/>
    <w:rsid w:val="00277D22"/>
    <w:rsid w:val="00277EC3"/>
    <w:rsid w:val="00280577"/>
    <w:rsid w:val="00281B24"/>
    <w:rsid w:val="002845CA"/>
    <w:rsid w:val="0028556E"/>
    <w:rsid w:val="002878CA"/>
    <w:rsid w:val="0028798F"/>
    <w:rsid w:val="00287A03"/>
    <w:rsid w:val="00290516"/>
    <w:rsid w:val="00290F2F"/>
    <w:rsid w:val="002916FA"/>
    <w:rsid w:val="00291CCB"/>
    <w:rsid w:val="002945EB"/>
    <w:rsid w:val="00294A11"/>
    <w:rsid w:val="00294B25"/>
    <w:rsid w:val="00294B86"/>
    <w:rsid w:val="00295082"/>
    <w:rsid w:val="00296AD5"/>
    <w:rsid w:val="00297FC4"/>
    <w:rsid w:val="002A500F"/>
    <w:rsid w:val="002A56D3"/>
    <w:rsid w:val="002A5C53"/>
    <w:rsid w:val="002A7238"/>
    <w:rsid w:val="002B05BE"/>
    <w:rsid w:val="002B1216"/>
    <w:rsid w:val="002B1326"/>
    <w:rsid w:val="002B133F"/>
    <w:rsid w:val="002B1DCF"/>
    <w:rsid w:val="002B3736"/>
    <w:rsid w:val="002B3D01"/>
    <w:rsid w:val="002B4AD2"/>
    <w:rsid w:val="002C027D"/>
    <w:rsid w:val="002C0D85"/>
    <w:rsid w:val="002C1088"/>
    <w:rsid w:val="002C2FBC"/>
    <w:rsid w:val="002C328E"/>
    <w:rsid w:val="002C5227"/>
    <w:rsid w:val="002C5AD1"/>
    <w:rsid w:val="002C6046"/>
    <w:rsid w:val="002C6222"/>
    <w:rsid w:val="002C68F7"/>
    <w:rsid w:val="002D2828"/>
    <w:rsid w:val="002D43D0"/>
    <w:rsid w:val="002D5239"/>
    <w:rsid w:val="002D53D3"/>
    <w:rsid w:val="002D5650"/>
    <w:rsid w:val="002D5E4F"/>
    <w:rsid w:val="002D5EB4"/>
    <w:rsid w:val="002D635E"/>
    <w:rsid w:val="002D7B83"/>
    <w:rsid w:val="002E16DF"/>
    <w:rsid w:val="002E1828"/>
    <w:rsid w:val="002E1C05"/>
    <w:rsid w:val="002E2BA5"/>
    <w:rsid w:val="002E2EF6"/>
    <w:rsid w:val="002E427B"/>
    <w:rsid w:val="002E44D5"/>
    <w:rsid w:val="002E50D7"/>
    <w:rsid w:val="002E6C51"/>
    <w:rsid w:val="002E7668"/>
    <w:rsid w:val="002F0205"/>
    <w:rsid w:val="002F0820"/>
    <w:rsid w:val="002F1B02"/>
    <w:rsid w:val="002F23D3"/>
    <w:rsid w:val="002F390F"/>
    <w:rsid w:val="002F5E58"/>
    <w:rsid w:val="002F63E9"/>
    <w:rsid w:val="002F6CF7"/>
    <w:rsid w:val="003003AB"/>
    <w:rsid w:val="003006C3"/>
    <w:rsid w:val="0030086D"/>
    <w:rsid w:val="0030112A"/>
    <w:rsid w:val="0030193A"/>
    <w:rsid w:val="00301A37"/>
    <w:rsid w:val="00301A4D"/>
    <w:rsid w:val="00302270"/>
    <w:rsid w:val="00302FCE"/>
    <w:rsid w:val="00305951"/>
    <w:rsid w:val="00305FFE"/>
    <w:rsid w:val="00306250"/>
    <w:rsid w:val="00307923"/>
    <w:rsid w:val="003079A0"/>
    <w:rsid w:val="00307F71"/>
    <w:rsid w:val="003110AD"/>
    <w:rsid w:val="003110D3"/>
    <w:rsid w:val="0031121A"/>
    <w:rsid w:val="00313059"/>
    <w:rsid w:val="003132B7"/>
    <w:rsid w:val="003133B9"/>
    <w:rsid w:val="00313DB1"/>
    <w:rsid w:val="00313EB9"/>
    <w:rsid w:val="00314803"/>
    <w:rsid w:val="0031545A"/>
    <w:rsid w:val="0031598E"/>
    <w:rsid w:val="00316932"/>
    <w:rsid w:val="00316991"/>
    <w:rsid w:val="00316A81"/>
    <w:rsid w:val="00317141"/>
    <w:rsid w:val="003172EE"/>
    <w:rsid w:val="003215D8"/>
    <w:rsid w:val="00321918"/>
    <w:rsid w:val="00322B06"/>
    <w:rsid w:val="00323015"/>
    <w:rsid w:val="0032359C"/>
    <w:rsid w:val="00323AEF"/>
    <w:rsid w:val="0032467B"/>
    <w:rsid w:val="0032511F"/>
    <w:rsid w:val="00325F14"/>
    <w:rsid w:val="003273BE"/>
    <w:rsid w:val="00330633"/>
    <w:rsid w:val="00330E86"/>
    <w:rsid w:val="00333C10"/>
    <w:rsid w:val="00333DEE"/>
    <w:rsid w:val="003344AB"/>
    <w:rsid w:val="00334DF4"/>
    <w:rsid w:val="003352FA"/>
    <w:rsid w:val="003357A6"/>
    <w:rsid w:val="00336DD4"/>
    <w:rsid w:val="00337A45"/>
    <w:rsid w:val="00340DA7"/>
    <w:rsid w:val="00343CC9"/>
    <w:rsid w:val="00343CEB"/>
    <w:rsid w:val="00344047"/>
    <w:rsid w:val="003450C6"/>
    <w:rsid w:val="003450F1"/>
    <w:rsid w:val="0034564C"/>
    <w:rsid w:val="00345A04"/>
    <w:rsid w:val="00346800"/>
    <w:rsid w:val="0034686E"/>
    <w:rsid w:val="00347854"/>
    <w:rsid w:val="00347C30"/>
    <w:rsid w:val="003506BE"/>
    <w:rsid w:val="00351839"/>
    <w:rsid w:val="00351A0B"/>
    <w:rsid w:val="003562F7"/>
    <w:rsid w:val="00356599"/>
    <w:rsid w:val="00356D22"/>
    <w:rsid w:val="00360EA8"/>
    <w:rsid w:val="003611FC"/>
    <w:rsid w:val="0036128F"/>
    <w:rsid w:val="0036294B"/>
    <w:rsid w:val="00362A72"/>
    <w:rsid w:val="00370C24"/>
    <w:rsid w:val="00371B25"/>
    <w:rsid w:val="00371BA8"/>
    <w:rsid w:val="003733CD"/>
    <w:rsid w:val="00373702"/>
    <w:rsid w:val="00374D14"/>
    <w:rsid w:val="00374F5B"/>
    <w:rsid w:val="00376D49"/>
    <w:rsid w:val="0037760D"/>
    <w:rsid w:val="00380295"/>
    <w:rsid w:val="00381260"/>
    <w:rsid w:val="00382ED0"/>
    <w:rsid w:val="00383B2B"/>
    <w:rsid w:val="00383E22"/>
    <w:rsid w:val="00383F0F"/>
    <w:rsid w:val="0038415A"/>
    <w:rsid w:val="0038505A"/>
    <w:rsid w:val="0038541B"/>
    <w:rsid w:val="003856C9"/>
    <w:rsid w:val="003861B2"/>
    <w:rsid w:val="00386758"/>
    <w:rsid w:val="00386766"/>
    <w:rsid w:val="00387F72"/>
    <w:rsid w:val="00390530"/>
    <w:rsid w:val="00390AD6"/>
    <w:rsid w:val="00391842"/>
    <w:rsid w:val="00391949"/>
    <w:rsid w:val="00392654"/>
    <w:rsid w:val="00392950"/>
    <w:rsid w:val="00392DB4"/>
    <w:rsid w:val="0039301F"/>
    <w:rsid w:val="0039303D"/>
    <w:rsid w:val="00393315"/>
    <w:rsid w:val="0039435B"/>
    <w:rsid w:val="00394702"/>
    <w:rsid w:val="0039480E"/>
    <w:rsid w:val="0039518A"/>
    <w:rsid w:val="0039627D"/>
    <w:rsid w:val="00396D80"/>
    <w:rsid w:val="003A1684"/>
    <w:rsid w:val="003A21CE"/>
    <w:rsid w:val="003A32AC"/>
    <w:rsid w:val="003A36AF"/>
    <w:rsid w:val="003A4102"/>
    <w:rsid w:val="003A4C3F"/>
    <w:rsid w:val="003A6546"/>
    <w:rsid w:val="003A68F1"/>
    <w:rsid w:val="003A6A4D"/>
    <w:rsid w:val="003A7FDE"/>
    <w:rsid w:val="003B08B0"/>
    <w:rsid w:val="003B0DE6"/>
    <w:rsid w:val="003B0FC7"/>
    <w:rsid w:val="003B1495"/>
    <w:rsid w:val="003B1C8D"/>
    <w:rsid w:val="003B2463"/>
    <w:rsid w:val="003B4587"/>
    <w:rsid w:val="003B50AC"/>
    <w:rsid w:val="003B5ED2"/>
    <w:rsid w:val="003B5F82"/>
    <w:rsid w:val="003B64A0"/>
    <w:rsid w:val="003B7B33"/>
    <w:rsid w:val="003C03A7"/>
    <w:rsid w:val="003C0C15"/>
    <w:rsid w:val="003C1C2B"/>
    <w:rsid w:val="003C218F"/>
    <w:rsid w:val="003C2D63"/>
    <w:rsid w:val="003C328E"/>
    <w:rsid w:val="003C47CD"/>
    <w:rsid w:val="003C4879"/>
    <w:rsid w:val="003C5312"/>
    <w:rsid w:val="003C7493"/>
    <w:rsid w:val="003C77FF"/>
    <w:rsid w:val="003D39B9"/>
    <w:rsid w:val="003D3F9B"/>
    <w:rsid w:val="003D4F44"/>
    <w:rsid w:val="003D570B"/>
    <w:rsid w:val="003D5734"/>
    <w:rsid w:val="003D59AB"/>
    <w:rsid w:val="003D5ADA"/>
    <w:rsid w:val="003D60EE"/>
    <w:rsid w:val="003E130A"/>
    <w:rsid w:val="003E1F02"/>
    <w:rsid w:val="003E3676"/>
    <w:rsid w:val="003E4EAA"/>
    <w:rsid w:val="003E7862"/>
    <w:rsid w:val="003F0FE2"/>
    <w:rsid w:val="003F2558"/>
    <w:rsid w:val="003F509B"/>
    <w:rsid w:val="003F572F"/>
    <w:rsid w:val="003F753A"/>
    <w:rsid w:val="003F76AD"/>
    <w:rsid w:val="003F7B71"/>
    <w:rsid w:val="00400295"/>
    <w:rsid w:val="004014FB"/>
    <w:rsid w:val="00401A8B"/>
    <w:rsid w:val="004026F7"/>
    <w:rsid w:val="00402812"/>
    <w:rsid w:val="00402AD6"/>
    <w:rsid w:val="00403E72"/>
    <w:rsid w:val="004046AE"/>
    <w:rsid w:val="00405423"/>
    <w:rsid w:val="004054B8"/>
    <w:rsid w:val="00405812"/>
    <w:rsid w:val="004064A0"/>
    <w:rsid w:val="00406D48"/>
    <w:rsid w:val="00407AE9"/>
    <w:rsid w:val="00407B1D"/>
    <w:rsid w:val="00410A1C"/>
    <w:rsid w:val="00410FEA"/>
    <w:rsid w:val="004117AE"/>
    <w:rsid w:val="00411867"/>
    <w:rsid w:val="00412B61"/>
    <w:rsid w:val="00414EA0"/>
    <w:rsid w:val="004151E1"/>
    <w:rsid w:val="00415321"/>
    <w:rsid w:val="00415A02"/>
    <w:rsid w:val="00416BE6"/>
    <w:rsid w:val="0042059E"/>
    <w:rsid w:val="00420658"/>
    <w:rsid w:val="004219F4"/>
    <w:rsid w:val="00424249"/>
    <w:rsid w:val="0042432E"/>
    <w:rsid w:val="00425FEA"/>
    <w:rsid w:val="00426B11"/>
    <w:rsid w:val="0043089E"/>
    <w:rsid w:val="00430D2C"/>
    <w:rsid w:val="00433203"/>
    <w:rsid w:val="00433245"/>
    <w:rsid w:val="00433550"/>
    <w:rsid w:val="00434738"/>
    <w:rsid w:val="0043483C"/>
    <w:rsid w:val="00436701"/>
    <w:rsid w:val="00437779"/>
    <w:rsid w:val="00437FEF"/>
    <w:rsid w:val="00440224"/>
    <w:rsid w:val="00442386"/>
    <w:rsid w:val="004423A3"/>
    <w:rsid w:val="00442C3E"/>
    <w:rsid w:val="00443181"/>
    <w:rsid w:val="004438C7"/>
    <w:rsid w:val="00444303"/>
    <w:rsid w:val="00444660"/>
    <w:rsid w:val="00444C07"/>
    <w:rsid w:val="004450A2"/>
    <w:rsid w:val="00445FBB"/>
    <w:rsid w:val="00446061"/>
    <w:rsid w:val="0044608B"/>
    <w:rsid w:val="00446498"/>
    <w:rsid w:val="004466C2"/>
    <w:rsid w:val="00447935"/>
    <w:rsid w:val="00447A2A"/>
    <w:rsid w:val="00450363"/>
    <w:rsid w:val="0045149F"/>
    <w:rsid w:val="004514B8"/>
    <w:rsid w:val="00452CFB"/>
    <w:rsid w:val="004555B4"/>
    <w:rsid w:val="004557D9"/>
    <w:rsid w:val="00455D85"/>
    <w:rsid w:val="00462CE3"/>
    <w:rsid w:val="00463826"/>
    <w:rsid w:val="00463F8E"/>
    <w:rsid w:val="004645F8"/>
    <w:rsid w:val="00464F68"/>
    <w:rsid w:val="00465369"/>
    <w:rsid w:val="0046560C"/>
    <w:rsid w:val="00467043"/>
    <w:rsid w:val="00467B4F"/>
    <w:rsid w:val="00467D60"/>
    <w:rsid w:val="00470931"/>
    <w:rsid w:val="0047101B"/>
    <w:rsid w:val="00471A65"/>
    <w:rsid w:val="00471A77"/>
    <w:rsid w:val="00473779"/>
    <w:rsid w:val="004742B2"/>
    <w:rsid w:val="00474762"/>
    <w:rsid w:val="00474CFE"/>
    <w:rsid w:val="0047685A"/>
    <w:rsid w:val="00476F81"/>
    <w:rsid w:val="00477754"/>
    <w:rsid w:val="004807B4"/>
    <w:rsid w:val="00481B36"/>
    <w:rsid w:val="00482E25"/>
    <w:rsid w:val="00482FFA"/>
    <w:rsid w:val="00484493"/>
    <w:rsid w:val="00485022"/>
    <w:rsid w:val="004857D5"/>
    <w:rsid w:val="004868C4"/>
    <w:rsid w:val="004873B8"/>
    <w:rsid w:val="004875A1"/>
    <w:rsid w:val="00491871"/>
    <w:rsid w:val="00492113"/>
    <w:rsid w:val="00493B9B"/>
    <w:rsid w:val="004945FD"/>
    <w:rsid w:val="00494721"/>
    <w:rsid w:val="00494B02"/>
    <w:rsid w:val="00494C57"/>
    <w:rsid w:val="004964AB"/>
    <w:rsid w:val="00496C79"/>
    <w:rsid w:val="00496E35"/>
    <w:rsid w:val="004A0AF6"/>
    <w:rsid w:val="004A0B64"/>
    <w:rsid w:val="004A1552"/>
    <w:rsid w:val="004A2C26"/>
    <w:rsid w:val="004A3CA6"/>
    <w:rsid w:val="004A4B13"/>
    <w:rsid w:val="004A4BF5"/>
    <w:rsid w:val="004A4FA9"/>
    <w:rsid w:val="004A52BA"/>
    <w:rsid w:val="004A5AD6"/>
    <w:rsid w:val="004A619A"/>
    <w:rsid w:val="004A6822"/>
    <w:rsid w:val="004A743A"/>
    <w:rsid w:val="004A7D9B"/>
    <w:rsid w:val="004B0839"/>
    <w:rsid w:val="004B2D5F"/>
    <w:rsid w:val="004B40DC"/>
    <w:rsid w:val="004B4355"/>
    <w:rsid w:val="004B47AC"/>
    <w:rsid w:val="004B60C9"/>
    <w:rsid w:val="004B736F"/>
    <w:rsid w:val="004B7724"/>
    <w:rsid w:val="004C0C6C"/>
    <w:rsid w:val="004C1F8C"/>
    <w:rsid w:val="004C37D8"/>
    <w:rsid w:val="004C3A09"/>
    <w:rsid w:val="004C4DEE"/>
    <w:rsid w:val="004C5004"/>
    <w:rsid w:val="004C5B26"/>
    <w:rsid w:val="004C5B8D"/>
    <w:rsid w:val="004C5C09"/>
    <w:rsid w:val="004C6A94"/>
    <w:rsid w:val="004C7878"/>
    <w:rsid w:val="004C7ABB"/>
    <w:rsid w:val="004D1405"/>
    <w:rsid w:val="004D1B7B"/>
    <w:rsid w:val="004D2471"/>
    <w:rsid w:val="004D4143"/>
    <w:rsid w:val="004D4624"/>
    <w:rsid w:val="004D472C"/>
    <w:rsid w:val="004D5804"/>
    <w:rsid w:val="004D731E"/>
    <w:rsid w:val="004E214B"/>
    <w:rsid w:val="004E220A"/>
    <w:rsid w:val="004E2238"/>
    <w:rsid w:val="004E2B5A"/>
    <w:rsid w:val="004E3586"/>
    <w:rsid w:val="004E3590"/>
    <w:rsid w:val="004E3BAB"/>
    <w:rsid w:val="004E54DA"/>
    <w:rsid w:val="004E7264"/>
    <w:rsid w:val="004E7363"/>
    <w:rsid w:val="004E7C19"/>
    <w:rsid w:val="004F02E4"/>
    <w:rsid w:val="004F0CC1"/>
    <w:rsid w:val="004F0E20"/>
    <w:rsid w:val="004F1E49"/>
    <w:rsid w:val="004F2130"/>
    <w:rsid w:val="004F46BA"/>
    <w:rsid w:val="004F4700"/>
    <w:rsid w:val="004F4EDC"/>
    <w:rsid w:val="004F51CA"/>
    <w:rsid w:val="004F6871"/>
    <w:rsid w:val="004F7776"/>
    <w:rsid w:val="004F7F26"/>
    <w:rsid w:val="005016B3"/>
    <w:rsid w:val="005021F5"/>
    <w:rsid w:val="005026D7"/>
    <w:rsid w:val="005041DB"/>
    <w:rsid w:val="005051C0"/>
    <w:rsid w:val="00505A4D"/>
    <w:rsid w:val="00506C3E"/>
    <w:rsid w:val="00506D0E"/>
    <w:rsid w:val="00507988"/>
    <w:rsid w:val="005111FE"/>
    <w:rsid w:val="005113E8"/>
    <w:rsid w:val="0051179D"/>
    <w:rsid w:val="00511D47"/>
    <w:rsid w:val="00513E6A"/>
    <w:rsid w:val="0051418E"/>
    <w:rsid w:val="0051489C"/>
    <w:rsid w:val="0051553D"/>
    <w:rsid w:val="005168E7"/>
    <w:rsid w:val="005170E1"/>
    <w:rsid w:val="00517901"/>
    <w:rsid w:val="00517958"/>
    <w:rsid w:val="005211E7"/>
    <w:rsid w:val="0052358B"/>
    <w:rsid w:val="00524035"/>
    <w:rsid w:val="0052417E"/>
    <w:rsid w:val="00524891"/>
    <w:rsid w:val="005248D1"/>
    <w:rsid w:val="005263EC"/>
    <w:rsid w:val="00526C4F"/>
    <w:rsid w:val="0052760F"/>
    <w:rsid w:val="0053014B"/>
    <w:rsid w:val="005303A7"/>
    <w:rsid w:val="00532354"/>
    <w:rsid w:val="00533EE6"/>
    <w:rsid w:val="00534CAF"/>
    <w:rsid w:val="00534ED6"/>
    <w:rsid w:val="0053546B"/>
    <w:rsid w:val="005402F0"/>
    <w:rsid w:val="0054118C"/>
    <w:rsid w:val="00541C62"/>
    <w:rsid w:val="005446F0"/>
    <w:rsid w:val="00544D28"/>
    <w:rsid w:val="00545389"/>
    <w:rsid w:val="0054650B"/>
    <w:rsid w:val="00550EC0"/>
    <w:rsid w:val="0055330F"/>
    <w:rsid w:val="00554131"/>
    <w:rsid w:val="005547EB"/>
    <w:rsid w:val="00554BF2"/>
    <w:rsid w:val="00554E10"/>
    <w:rsid w:val="005573AA"/>
    <w:rsid w:val="005578D6"/>
    <w:rsid w:val="005607F1"/>
    <w:rsid w:val="00560807"/>
    <w:rsid w:val="00561451"/>
    <w:rsid w:val="005621C3"/>
    <w:rsid w:val="005636B7"/>
    <w:rsid w:val="00564E90"/>
    <w:rsid w:val="00565D93"/>
    <w:rsid w:val="005661B0"/>
    <w:rsid w:val="00566740"/>
    <w:rsid w:val="00566ADC"/>
    <w:rsid w:val="00566FCB"/>
    <w:rsid w:val="00571063"/>
    <w:rsid w:val="00571A7E"/>
    <w:rsid w:val="005724F5"/>
    <w:rsid w:val="005727BA"/>
    <w:rsid w:val="005734ED"/>
    <w:rsid w:val="00573B54"/>
    <w:rsid w:val="00573F52"/>
    <w:rsid w:val="005748D3"/>
    <w:rsid w:val="00574BCA"/>
    <w:rsid w:val="00575EDC"/>
    <w:rsid w:val="00577511"/>
    <w:rsid w:val="005779DC"/>
    <w:rsid w:val="00577A8B"/>
    <w:rsid w:val="00580971"/>
    <w:rsid w:val="00582996"/>
    <w:rsid w:val="005840B6"/>
    <w:rsid w:val="00584CF2"/>
    <w:rsid w:val="0058568D"/>
    <w:rsid w:val="0058587D"/>
    <w:rsid w:val="00585B17"/>
    <w:rsid w:val="005862A6"/>
    <w:rsid w:val="00587B66"/>
    <w:rsid w:val="00587CC2"/>
    <w:rsid w:val="0059093B"/>
    <w:rsid w:val="00590A11"/>
    <w:rsid w:val="00590A98"/>
    <w:rsid w:val="00590C04"/>
    <w:rsid w:val="00592B2A"/>
    <w:rsid w:val="00592B32"/>
    <w:rsid w:val="00593073"/>
    <w:rsid w:val="00593BD1"/>
    <w:rsid w:val="005941F2"/>
    <w:rsid w:val="00595DF4"/>
    <w:rsid w:val="00597B5E"/>
    <w:rsid w:val="005A23B9"/>
    <w:rsid w:val="005A29D1"/>
    <w:rsid w:val="005A3717"/>
    <w:rsid w:val="005A3E81"/>
    <w:rsid w:val="005A5699"/>
    <w:rsid w:val="005A590D"/>
    <w:rsid w:val="005A732F"/>
    <w:rsid w:val="005A75EA"/>
    <w:rsid w:val="005B0981"/>
    <w:rsid w:val="005B0F62"/>
    <w:rsid w:val="005B2B5A"/>
    <w:rsid w:val="005B631D"/>
    <w:rsid w:val="005B65C9"/>
    <w:rsid w:val="005C17F2"/>
    <w:rsid w:val="005C1A1B"/>
    <w:rsid w:val="005C3CD8"/>
    <w:rsid w:val="005C49E7"/>
    <w:rsid w:val="005C523A"/>
    <w:rsid w:val="005C569F"/>
    <w:rsid w:val="005C5B85"/>
    <w:rsid w:val="005C6007"/>
    <w:rsid w:val="005C7235"/>
    <w:rsid w:val="005C7552"/>
    <w:rsid w:val="005C782E"/>
    <w:rsid w:val="005C7CD3"/>
    <w:rsid w:val="005D01F6"/>
    <w:rsid w:val="005D14E5"/>
    <w:rsid w:val="005D2197"/>
    <w:rsid w:val="005D2B58"/>
    <w:rsid w:val="005D2BEC"/>
    <w:rsid w:val="005D2CF8"/>
    <w:rsid w:val="005D3D6B"/>
    <w:rsid w:val="005D3E1B"/>
    <w:rsid w:val="005D420A"/>
    <w:rsid w:val="005D4D50"/>
    <w:rsid w:val="005D57E4"/>
    <w:rsid w:val="005D7834"/>
    <w:rsid w:val="005D7E5A"/>
    <w:rsid w:val="005E0F20"/>
    <w:rsid w:val="005E2A30"/>
    <w:rsid w:val="005E33D1"/>
    <w:rsid w:val="005E3863"/>
    <w:rsid w:val="005E4030"/>
    <w:rsid w:val="005E4AC6"/>
    <w:rsid w:val="005E5965"/>
    <w:rsid w:val="005E62FB"/>
    <w:rsid w:val="005E6E5E"/>
    <w:rsid w:val="005E7CBF"/>
    <w:rsid w:val="005F0BD8"/>
    <w:rsid w:val="005F1836"/>
    <w:rsid w:val="005F21AD"/>
    <w:rsid w:val="005F238F"/>
    <w:rsid w:val="005F3F77"/>
    <w:rsid w:val="005F46BB"/>
    <w:rsid w:val="005F53AD"/>
    <w:rsid w:val="005F5F2B"/>
    <w:rsid w:val="005F65A7"/>
    <w:rsid w:val="005F6A4C"/>
    <w:rsid w:val="005F711D"/>
    <w:rsid w:val="005F7451"/>
    <w:rsid w:val="005F7718"/>
    <w:rsid w:val="00600E7A"/>
    <w:rsid w:val="006019B0"/>
    <w:rsid w:val="00602033"/>
    <w:rsid w:val="006045FF"/>
    <w:rsid w:val="006056D4"/>
    <w:rsid w:val="00606CBC"/>
    <w:rsid w:val="00610811"/>
    <w:rsid w:val="0061161F"/>
    <w:rsid w:val="006128C7"/>
    <w:rsid w:val="00613AF1"/>
    <w:rsid w:val="00614175"/>
    <w:rsid w:val="00615335"/>
    <w:rsid w:val="00615397"/>
    <w:rsid w:val="006164B6"/>
    <w:rsid w:val="00617030"/>
    <w:rsid w:val="00617978"/>
    <w:rsid w:val="00617C0C"/>
    <w:rsid w:val="00620A81"/>
    <w:rsid w:val="00622045"/>
    <w:rsid w:val="006236C1"/>
    <w:rsid w:val="006240C4"/>
    <w:rsid w:val="00625787"/>
    <w:rsid w:val="0062588D"/>
    <w:rsid w:val="00630D10"/>
    <w:rsid w:val="00630D79"/>
    <w:rsid w:val="00631E43"/>
    <w:rsid w:val="00633431"/>
    <w:rsid w:val="00633E1E"/>
    <w:rsid w:val="00634234"/>
    <w:rsid w:val="00635069"/>
    <w:rsid w:val="0063585F"/>
    <w:rsid w:val="00635E70"/>
    <w:rsid w:val="00636DC1"/>
    <w:rsid w:val="00637D2A"/>
    <w:rsid w:val="00637D9B"/>
    <w:rsid w:val="00640E15"/>
    <w:rsid w:val="0064145B"/>
    <w:rsid w:val="006429B6"/>
    <w:rsid w:val="00645435"/>
    <w:rsid w:val="00645E9F"/>
    <w:rsid w:val="006500BC"/>
    <w:rsid w:val="00651A53"/>
    <w:rsid w:val="00651BE1"/>
    <w:rsid w:val="00652D27"/>
    <w:rsid w:val="00653160"/>
    <w:rsid w:val="00653259"/>
    <w:rsid w:val="00653E05"/>
    <w:rsid w:val="00654E92"/>
    <w:rsid w:val="00657D34"/>
    <w:rsid w:val="006612F6"/>
    <w:rsid w:val="00661C3A"/>
    <w:rsid w:val="00662710"/>
    <w:rsid w:val="006639D1"/>
    <w:rsid w:val="00663D28"/>
    <w:rsid w:val="00663DA2"/>
    <w:rsid w:val="00664260"/>
    <w:rsid w:val="00666FF2"/>
    <w:rsid w:val="00670605"/>
    <w:rsid w:val="006713BF"/>
    <w:rsid w:val="0067171B"/>
    <w:rsid w:val="00671FDC"/>
    <w:rsid w:val="006731A5"/>
    <w:rsid w:val="0067334C"/>
    <w:rsid w:val="0067447F"/>
    <w:rsid w:val="006746D9"/>
    <w:rsid w:val="0068058E"/>
    <w:rsid w:val="006821D9"/>
    <w:rsid w:val="006827BD"/>
    <w:rsid w:val="006829BC"/>
    <w:rsid w:val="00683C93"/>
    <w:rsid w:val="006848AB"/>
    <w:rsid w:val="00684CCE"/>
    <w:rsid w:val="00685433"/>
    <w:rsid w:val="00685920"/>
    <w:rsid w:val="00687734"/>
    <w:rsid w:val="00687CDA"/>
    <w:rsid w:val="00690A75"/>
    <w:rsid w:val="00690D9C"/>
    <w:rsid w:val="00690E83"/>
    <w:rsid w:val="00691C09"/>
    <w:rsid w:val="006923D4"/>
    <w:rsid w:val="00692577"/>
    <w:rsid w:val="00692F56"/>
    <w:rsid w:val="006946A6"/>
    <w:rsid w:val="00695A06"/>
    <w:rsid w:val="00696246"/>
    <w:rsid w:val="00696CC8"/>
    <w:rsid w:val="00697FF1"/>
    <w:rsid w:val="006A0B18"/>
    <w:rsid w:val="006A0CAB"/>
    <w:rsid w:val="006A2E0E"/>
    <w:rsid w:val="006A2E1A"/>
    <w:rsid w:val="006A308C"/>
    <w:rsid w:val="006A450B"/>
    <w:rsid w:val="006A619E"/>
    <w:rsid w:val="006A73E3"/>
    <w:rsid w:val="006A79CA"/>
    <w:rsid w:val="006A7E21"/>
    <w:rsid w:val="006B2A06"/>
    <w:rsid w:val="006C0472"/>
    <w:rsid w:val="006C0C4E"/>
    <w:rsid w:val="006C15C0"/>
    <w:rsid w:val="006C18DC"/>
    <w:rsid w:val="006C1B44"/>
    <w:rsid w:val="006C1D8A"/>
    <w:rsid w:val="006C2259"/>
    <w:rsid w:val="006C3196"/>
    <w:rsid w:val="006C3E17"/>
    <w:rsid w:val="006C4041"/>
    <w:rsid w:val="006C5DB4"/>
    <w:rsid w:val="006C60B7"/>
    <w:rsid w:val="006C62B7"/>
    <w:rsid w:val="006C6532"/>
    <w:rsid w:val="006C758B"/>
    <w:rsid w:val="006D1722"/>
    <w:rsid w:val="006D278D"/>
    <w:rsid w:val="006D292D"/>
    <w:rsid w:val="006D3354"/>
    <w:rsid w:val="006D4624"/>
    <w:rsid w:val="006D46CB"/>
    <w:rsid w:val="006D5972"/>
    <w:rsid w:val="006D61BF"/>
    <w:rsid w:val="006D6FDF"/>
    <w:rsid w:val="006D7747"/>
    <w:rsid w:val="006E02F2"/>
    <w:rsid w:val="006E0611"/>
    <w:rsid w:val="006E1332"/>
    <w:rsid w:val="006E1684"/>
    <w:rsid w:val="006E29E7"/>
    <w:rsid w:val="006E3551"/>
    <w:rsid w:val="006E3F8F"/>
    <w:rsid w:val="006E3FBC"/>
    <w:rsid w:val="006E42DC"/>
    <w:rsid w:val="006E48A2"/>
    <w:rsid w:val="006E562E"/>
    <w:rsid w:val="006E5C27"/>
    <w:rsid w:val="006E68E7"/>
    <w:rsid w:val="006E6E75"/>
    <w:rsid w:val="006E7E99"/>
    <w:rsid w:val="006F1957"/>
    <w:rsid w:val="006F272F"/>
    <w:rsid w:val="006F36D5"/>
    <w:rsid w:val="006F3F52"/>
    <w:rsid w:val="006F4C33"/>
    <w:rsid w:val="006F50C8"/>
    <w:rsid w:val="006F6570"/>
    <w:rsid w:val="006F69CD"/>
    <w:rsid w:val="006F6B73"/>
    <w:rsid w:val="007009E3"/>
    <w:rsid w:val="00700CC6"/>
    <w:rsid w:val="00701073"/>
    <w:rsid w:val="0070238D"/>
    <w:rsid w:val="00702539"/>
    <w:rsid w:val="00702D79"/>
    <w:rsid w:val="00702EFB"/>
    <w:rsid w:val="00703F51"/>
    <w:rsid w:val="007047FF"/>
    <w:rsid w:val="00705A89"/>
    <w:rsid w:val="00706131"/>
    <w:rsid w:val="00706591"/>
    <w:rsid w:val="007073F4"/>
    <w:rsid w:val="00707742"/>
    <w:rsid w:val="007114A5"/>
    <w:rsid w:val="007115B9"/>
    <w:rsid w:val="0071231C"/>
    <w:rsid w:val="00712A1E"/>
    <w:rsid w:val="0071301E"/>
    <w:rsid w:val="0071330B"/>
    <w:rsid w:val="00714DB6"/>
    <w:rsid w:val="00714EA8"/>
    <w:rsid w:val="0071510D"/>
    <w:rsid w:val="007216F3"/>
    <w:rsid w:val="007219D2"/>
    <w:rsid w:val="00723143"/>
    <w:rsid w:val="00723859"/>
    <w:rsid w:val="0072436A"/>
    <w:rsid w:val="00725F2A"/>
    <w:rsid w:val="0072700D"/>
    <w:rsid w:val="00727CA7"/>
    <w:rsid w:val="00732403"/>
    <w:rsid w:val="007332CD"/>
    <w:rsid w:val="007336D4"/>
    <w:rsid w:val="00736422"/>
    <w:rsid w:val="007374B0"/>
    <w:rsid w:val="00741D6A"/>
    <w:rsid w:val="00742248"/>
    <w:rsid w:val="007430B3"/>
    <w:rsid w:val="0074338C"/>
    <w:rsid w:val="0074532F"/>
    <w:rsid w:val="00745F3D"/>
    <w:rsid w:val="007466E7"/>
    <w:rsid w:val="00746F50"/>
    <w:rsid w:val="007471EC"/>
    <w:rsid w:val="00747EDD"/>
    <w:rsid w:val="00750007"/>
    <w:rsid w:val="00754D8A"/>
    <w:rsid w:val="00755388"/>
    <w:rsid w:val="007556FB"/>
    <w:rsid w:val="007562EC"/>
    <w:rsid w:val="00761E7B"/>
    <w:rsid w:val="0076247E"/>
    <w:rsid w:val="00762652"/>
    <w:rsid w:val="00762BE3"/>
    <w:rsid w:val="00762EF3"/>
    <w:rsid w:val="007639CB"/>
    <w:rsid w:val="00764D66"/>
    <w:rsid w:val="00765FC0"/>
    <w:rsid w:val="007679D9"/>
    <w:rsid w:val="00770480"/>
    <w:rsid w:val="0077066D"/>
    <w:rsid w:val="00770688"/>
    <w:rsid w:val="00771AC5"/>
    <w:rsid w:val="00771F46"/>
    <w:rsid w:val="00772146"/>
    <w:rsid w:val="00774789"/>
    <w:rsid w:val="00775FFC"/>
    <w:rsid w:val="00776C42"/>
    <w:rsid w:val="007773FA"/>
    <w:rsid w:val="00777E2E"/>
    <w:rsid w:val="007817FC"/>
    <w:rsid w:val="0078317E"/>
    <w:rsid w:val="007839C3"/>
    <w:rsid w:val="00783DAE"/>
    <w:rsid w:val="007844A7"/>
    <w:rsid w:val="00785035"/>
    <w:rsid w:val="0078523A"/>
    <w:rsid w:val="007855A9"/>
    <w:rsid w:val="00786732"/>
    <w:rsid w:val="0078693D"/>
    <w:rsid w:val="00787AB6"/>
    <w:rsid w:val="00790728"/>
    <w:rsid w:val="00790BED"/>
    <w:rsid w:val="007913C4"/>
    <w:rsid w:val="00791EAF"/>
    <w:rsid w:val="007926D6"/>
    <w:rsid w:val="00792B37"/>
    <w:rsid w:val="00792D9F"/>
    <w:rsid w:val="00792FBE"/>
    <w:rsid w:val="00794DD3"/>
    <w:rsid w:val="00795A59"/>
    <w:rsid w:val="00797C6A"/>
    <w:rsid w:val="007A05CB"/>
    <w:rsid w:val="007A1E2A"/>
    <w:rsid w:val="007A1F07"/>
    <w:rsid w:val="007A3214"/>
    <w:rsid w:val="007A3548"/>
    <w:rsid w:val="007A3794"/>
    <w:rsid w:val="007A61FB"/>
    <w:rsid w:val="007A66AA"/>
    <w:rsid w:val="007A7789"/>
    <w:rsid w:val="007A7A22"/>
    <w:rsid w:val="007A7F7A"/>
    <w:rsid w:val="007B0630"/>
    <w:rsid w:val="007B1356"/>
    <w:rsid w:val="007B1AB7"/>
    <w:rsid w:val="007B1F52"/>
    <w:rsid w:val="007B4419"/>
    <w:rsid w:val="007B5F01"/>
    <w:rsid w:val="007B6123"/>
    <w:rsid w:val="007B6155"/>
    <w:rsid w:val="007B71E0"/>
    <w:rsid w:val="007C02C5"/>
    <w:rsid w:val="007C03A9"/>
    <w:rsid w:val="007C46E2"/>
    <w:rsid w:val="007C5696"/>
    <w:rsid w:val="007C6EAA"/>
    <w:rsid w:val="007C6F97"/>
    <w:rsid w:val="007C76EA"/>
    <w:rsid w:val="007C7E23"/>
    <w:rsid w:val="007D1B0D"/>
    <w:rsid w:val="007D1D0D"/>
    <w:rsid w:val="007D1EF1"/>
    <w:rsid w:val="007D3F95"/>
    <w:rsid w:val="007D42E7"/>
    <w:rsid w:val="007D6991"/>
    <w:rsid w:val="007D732B"/>
    <w:rsid w:val="007E033E"/>
    <w:rsid w:val="007E35D4"/>
    <w:rsid w:val="007E36E0"/>
    <w:rsid w:val="007E4B1B"/>
    <w:rsid w:val="007E5BD6"/>
    <w:rsid w:val="007E5BE6"/>
    <w:rsid w:val="007E6281"/>
    <w:rsid w:val="007E6B11"/>
    <w:rsid w:val="007E733A"/>
    <w:rsid w:val="007F03A9"/>
    <w:rsid w:val="007F11A9"/>
    <w:rsid w:val="007F1C7D"/>
    <w:rsid w:val="007F2A86"/>
    <w:rsid w:val="007F3B02"/>
    <w:rsid w:val="007F45C9"/>
    <w:rsid w:val="007F561F"/>
    <w:rsid w:val="007F5CCB"/>
    <w:rsid w:val="007F6201"/>
    <w:rsid w:val="007F7693"/>
    <w:rsid w:val="007F7869"/>
    <w:rsid w:val="007F7CF4"/>
    <w:rsid w:val="008004C2"/>
    <w:rsid w:val="008015C7"/>
    <w:rsid w:val="008015EF"/>
    <w:rsid w:val="00801BCC"/>
    <w:rsid w:val="00803173"/>
    <w:rsid w:val="00803311"/>
    <w:rsid w:val="00803934"/>
    <w:rsid w:val="00803F69"/>
    <w:rsid w:val="00805548"/>
    <w:rsid w:val="008059FB"/>
    <w:rsid w:val="00805F37"/>
    <w:rsid w:val="00806E9E"/>
    <w:rsid w:val="00810785"/>
    <w:rsid w:val="00810A97"/>
    <w:rsid w:val="00810F09"/>
    <w:rsid w:val="00811010"/>
    <w:rsid w:val="00811F48"/>
    <w:rsid w:val="008139D0"/>
    <w:rsid w:val="0081527B"/>
    <w:rsid w:val="00815368"/>
    <w:rsid w:val="00815852"/>
    <w:rsid w:val="008200E0"/>
    <w:rsid w:val="008204B9"/>
    <w:rsid w:val="008206FC"/>
    <w:rsid w:val="00820E9C"/>
    <w:rsid w:val="00821A71"/>
    <w:rsid w:val="00821B95"/>
    <w:rsid w:val="00821E1C"/>
    <w:rsid w:val="00823103"/>
    <w:rsid w:val="00823316"/>
    <w:rsid w:val="0082331C"/>
    <w:rsid w:val="0082354E"/>
    <w:rsid w:val="008235E1"/>
    <w:rsid w:val="00823CE0"/>
    <w:rsid w:val="00823EF8"/>
    <w:rsid w:val="00823F09"/>
    <w:rsid w:val="00824333"/>
    <w:rsid w:val="00825163"/>
    <w:rsid w:val="00825ADA"/>
    <w:rsid w:val="0082665A"/>
    <w:rsid w:val="00826E20"/>
    <w:rsid w:val="00827068"/>
    <w:rsid w:val="008300A1"/>
    <w:rsid w:val="00830593"/>
    <w:rsid w:val="00832D9F"/>
    <w:rsid w:val="0083392A"/>
    <w:rsid w:val="008340C8"/>
    <w:rsid w:val="00834140"/>
    <w:rsid w:val="00834272"/>
    <w:rsid w:val="00834800"/>
    <w:rsid w:val="00834837"/>
    <w:rsid w:val="00834DD8"/>
    <w:rsid w:val="008351DA"/>
    <w:rsid w:val="00835E82"/>
    <w:rsid w:val="008360F1"/>
    <w:rsid w:val="00837DCF"/>
    <w:rsid w:val="00841362"/>
    <w:rsid w:val="00841445"/>
    <w:rsid w:val="00841A45"/>
    <w:rsid w:val="008424AF"/>
    <w:rsid w:val="00842C33"/>
    <w:rsid w:val="00843343"/>
    <w:rsid w:val="00844E26"/>
    <w:rsid w:val="008466B4"/>
    <w:rsid w:val="0084746D"/>
    <w:rsid w:val="00847A1F"/>
    <w:rsid w:val="00851B87"/>
    <w:rsid w:val="00852183"/>
    <w:rsid w:val="00852319"/>
    <w:rsid w:val="00852693"/>
    <w:rsid w:val="0085464C"/>
    <w:rsid w:val="008548C5"/>
    <w:rsid w:val="00854CB6"/>
    <w:rsid w:val="00854E82"/>
    <w:rsid w:val="00855019"/>
    <w:rsid w:val="00856108"/>
    <w:rsid w:val="008568D9"/>
    <w:rsid w:val="00856D1F"/>
    <w:rsid w:val="0085728F"/>
    <w:rsid w:val="00857291"/>
    <w:rsid w:val="00861718"/>
    <w:rsid w:val="008617B0"/>
    <w:rsid w:val="00861FFD"/>
    <w:rsid w:val="008623EF"/>
    <w:rsid w:val="0086261B"/>
    <w:rsid w:val="00864166"/>
    <w:rsid w:val="008641A2"/>
    <w:rsid w:val="00864728"/>
    <w:rsid w:val="00864D0E"/>
    <w:rsid w:val="00865F5F"/>
    <w:rsid w:val="00866898"/>
    <w:rsid w:val="008677BF"/>
    <w:rsid w:val="008719D3"/>
    <w:rsid w:val="0087214D"/>
    <w:rsid w:val="00872399"/>
    <w:rsid w:val="008723C0"/>
    <w:rsid w:val="00873F73"/>
    <w:rsid w:val="008741D2"/>
    <w:rsid w:val="00874283"/>
    <w:rsid w:val="00874466"/>
    <w:rsid w:val="00874DBD"/>
    <w:rsid w:val="0087505F"/>
    <w:rsid w:val="008758B4"/>
    <w:rsid w:val="00877AEC"/>
    <w:rsid w:val="00881905"/>
    <w:rsid w:val="00882E42"/>
    <w:rsid w:val="00883253"/>
    <w:rsid w:val="0088386C"/>
    <w:rsid w:val="00883D03"/>
    <w:rsid w:val="0088427C"/>
    <w:rsid w:val="008844FB"/>
    <w:rsid w:val="00884C5B"/>
    <w:rsid w:val="00885116"/>
    <w:rsid w:val="008852D5"/>
    <w:rsid w:val="0088588A"/>
    <w:rsid w:val="0088688D"/>
    <w:rsid w:val="00886A30"/>
    <w:rsid w:val="00887636"/>
    <w:rsid w:val="00891503"/>
    <w:rsid w:val="00892C9D"/>
    <w:rsid w:val="008939DA"/>
    <w:rsid w:val="00894329"/>
    <w:rsid w:val="00894E56"/>
    <w:rsid w:val="00895E75"/>
    <w:rsid w:val="00896EFE"/>
    <w:rsid w:val="008971F5"/>
    <w:rsid w:val="008A0113"/>
    <w:rsid w:val="008A0984"/>
    <w:rsid w:val="008A1B4F"/>
    <w:rsid w:val="008A2512"/>
    <w:rsid w:val="008A35CA"/>
    <w:rsid w:val="008A43A0"/>
    <w:rsid w:val="008A46E4"/>
    <w:rsid w:val="008A4F4D"/>
    <w:rsid w:val="008A54C6"/>
    <w:rsid w:val="008A5B88"/>
    <w:rsid w:val="008A5CF6"/>
    <w:rsid w:val="008A68A7"/>
    <w:rsid w:val="008A72AF"/>
    <w:rsid w:val="008A7FD3"/>
    <w:rsid w:val="008B0AE3"/>
    <w:rsid w:val="008B0D13"/>
    <w:rsid w:val="008B191B"/>
    <w:rsid w:val="008B330E"/>
    <w:rsid w:val="008B4CF4"/>
    <w:rsid w:val="008B5186"/>
    <w:rsid w:val="008B6880"/>
    <w:rsid w:val="008B6E3E"/>
    <w:rsid w:val="008B7AB0"/>
    <w:rsid w:val="008B7C9F"/>
    <w:rsid w:val="008C09CF"/>
    <w:rsid w:val="008C2125"/>
    <w:rsid w:val="008C2D91"/>
    <w:rsid w:val="008C32F6"/>
    <w:rsid w:val="008C3893"/>
    <w:rsid w:val="008C3A2C"/>
    <w:rsid w:val="008C40FA"/>
    <w:rsid w:val="008C4442"/>
    <w:rsid w:val="008C561E"/>
    <w:rsid w:val="008C59A5"/>
    <w:rsid w:val="008C66FE"/>
    <w:rsid w:val="008C715E"/>
    <w:rsid w:val="008C7656"/>
    <w:rsid w:val="008D02F3"/>
    <w:rsid w:val="008D07E3"/>
    <w:rsid w:val="008D12C4"/>
    <w:rsid w:val="008D2D16"/>
    <w:rsid w:val="008D2E63"/>
    <w:rsid w:val="008D52D4"/>
    <w:rsid w:val="008D6C27"/>
    <w:rsid w:val="008D6F41"/>
    <w:rsid w:val="008D72E5"/>
    <w:rsid w:val="008E0B05"/>
    <w:rsid w:val="008E18B4"/>
    <w:rsid w:val="008E3007"/>
    <w:rsid w:val="008E431C"/>
    <w:rsid w:val="008E5D90"/>
    <w:rsid w:val="008E5E4B"/>
    <w:rsid w:val="008E65FB"/>
    <w:rsid w:val="008E6998"/>
    <w:rsid w:val="008E71DA"/>
    <w:rsid w:val="008E73CF"/>
    <w:rsid w:val="008E7E90"/>
    <w:rsid w:val="008F0249"/>
    <w:rsid w:val="008F17E4"/>
    <w:rsid w:val="008F190E"/>
    <w:rsid w:val="008F27D2"/>
    <w:rsid w:val="008F2883"/>
    <w:rsid w:val="008F2A4C"/>
    <w:rsid w:val="008F2AB0"/>
    <w:rsid w:val="008F6558"/>
    <w:rsid w:val="008F6AF6"/>
    <w:rsid w:val="008F6DC4"/>
    <w:rsid w:val="008F7A09"/>
    <w:rsid w:val="00902A06"/>
    <w:rsid w:val="00902FBA"/>
    <w:rsid w:val="00903822"/>
    <w:rsid w:val="0090397F"/>
    <w:rsid w:val="00903A89"/>
    <w:rsid w:val="00904E23"/>
    <w:rsid w:val="009057E9"/>
    <w:rsid w:val="009072D3"/>
    <w:rsid w:val="0091066A"/>
    <w:rsid w:val="00910782"/>
    <w:rsid w:val="00910B46"/>
    <w:rsid w:val="00910D9E"/>
    <w:rsid w:val="00911D57"/>
    <w:rsid w:val="00912887"/>
    <w:rsid w:val="00913DD8"/>
    <w:rsid w:val="00913E87"/>
    <w:rsid w:val="00913ECF"/>
    <w:rsid w:val="00913F0A"/>
    <w:rsid w:val="009147D6"/>
    <w:rsid w:val="00914926"/>
    <w:rsid w:val="00914CF1"/>
    <w:rsid w:val="00914EA7"/>
    <w:rsid w:val="0091542D"/>
    <w:rsid w:val="00915E25"/>
    <w:rsid w:val="00916A3D"/>
    <w:rsid w:val="009173BB"/>
    <w:rsid w:val="00917536"/>
    <w:rsid w:val="009204B0"/>
    <w:rsid w:val="009207AB"/>
    <w:rsid w:val="00921285"/>
    <w:rsid w:val="00922DA9"/>
    <w:rsid w:val="00922EBD"/>
    <w:rsid w:val="00923B42"/>
    <w:rsid w:val="00923C10"/>
    <w:rsid w:val="00924D32"/>
    <w:rsid w:val="00924F40"/>
    <w:rsid w:val="0092516F"/>
    <w:rsid w:val="009262A3"/>
    <w:rsid w:val="009269D5"/>
    <w:rsid w:val="00927818"/>
    <w:rsid w:val="00927BBA"/>
    <w:rsid w:val="00927C5E"/>
    <w:rsid w:val="00927EA3"/>
    <w:rsid w:val="00927FC3"/>
    <w:rsid w:val="0093033A"/>
    <w:rsid w:val="0093042B"/>
    <w:rsid w:val="0093098A"/>
    <w:rsid w:val="00930CAF"/>
    <w:rsid w:val="009314AC"/>
    <w:rsid w:val="00931AC8"/>
    <w:rsid w:val="00931D1B"/>
    <w:rsid w:val="00931D5A"/>
    <w:rsid w:val="00932272"/>
    <w:rsid w:val="00932F2E"/>
    <w:rsid w:val="00936E83"/>
    <w:rsid w:val="009371E1"/>
    <w:rsid w:val="00937366"/>
    <w:rsid w:val="0094168A"/>
    <w:rsid w:val="0094316F"/>
    <w:rsid w:val="00943A59"/>
    <w:rsid w:val="00943C29"/>
    <w:rsid w:val="00944C62"/>
    <w:rsid w:val="00944CFD"/>
    <w:rsid w:val="0094609A"/>
    <w:rsid w:val="00947288"/>
    <w:rsid w:val="00947A02"/>
    <w:rsid w:val="00950B4B"/>
    <w:rsid w:val="0095235F"/>
    <w:rsid w:val="00952C1C"/>
    <w:rsid w:val="009543DC"/>
    <w:rsid w:val="00955EAB"/>
    <w:rsid w:val="009566A5"/>
    <w:rsid w:val="0095670E"/>
    <w:rsid w:val="009572BA"/>
    <w:rsid w:val="00957547"/>
    <w:rsid w:val="00957954"/>
    <w:rsid w:val="00957F42"/>
    <w:rsid w:val="00961C7B"/>
    <w:rsid w:val="009629BE"/>
    <w:rsid w:val="00963339"/>
    <w:rsid w:val="00963C80"/>
    <w:rsid w:val="009643F4"/>
    <w:rsid w:val="00965B15"/>
    <w:rsid w:val="00966DE3"/>
    <w:rsid w:val="00966E29"/>
    <w:rsid w:val="009673F3"/>
    <w:rsid w:val="00967505"/>
    <w:rsid w:val="0097111D"/>
    <w:rsid w:val="00971256"/>
    <w:rsid w:val="009713E3"/>
    <w:rsid w:val="00971E23"/>
    <w:rsid w:val="0097322B"/>
    <w:rsid w:val="00973AEE"/>
    <w:rsid w:val="00973DCA"/>
    <w:rsid w:val="009744E9"/>
    <w:rsid w:val="00974BB5"/>
    <w:rsid w:val="00975585"/>
    <w:rsid w:val="00976635"/>
    <w:rsid w:val="00976E33"/>
    <w:rsid w:val="0097717B"/>
    <w:rsid w:val="00977DEE"/>
    <w:rsid w:val="00977E83"/>
    <w:rsid w:val="00980329"/>
    <w:rsid w:val="00981177"/>
    <w:rsid w:val="009849CD"/>
    <w:rsid w:val="00984CA0"/>
    <w:rsid w:val="00985933"/>
    <w:rsid w:val="0098633F"/>
    <w:rsid w:val="00986631"/>
    <w:rsid w:val="0098674D"/>
    <w:rsid w:val="00990F97"/>
    <w:rsid w:val="00992B08"/>
    <w:rsid w:val="0099354A"/>
    <w:rsid w:val="00993A15"/>
    <w:rsid w:val="00994A0D"/>
    <w:rsid w:val="009960F6"/>
    <w:rsid w:val="009968D5"/>
    <w:rsid w:val="00997216"/>
    <w:rsid w:val="00997894"/>
    <w:rsid w:val="009A074F"/>
    <w:rsid w:val="009A13FC"/>
    <w:rsid w:val="009A201B"/>
    <w:rsid w:val="009A3475"/>
    <w:rsid w:val="009A4601"/>
    <w:rsid w:val="009A4635"/>
    <w:rsid w:val="009A50A7"/>
    <w:rsid w:val="009A5FCB"/>
    <w:rsid w:val="009A68A2"/>
    <w:rsid w:val="009A6DA4"/>
    <w:rsid w:val="009B0312"/>
    <w:rsid w:val="009B0C87"/>
    <w:rsid w:val="009B2551"/>
    <w:rsid w:val="009B2AF8"/>
    <w:rsid w:val="009B38D9"/>
    <w:rsid w:val="009B3AE1"/>
    <w:rsid w:val="009B403C"/>
    <w:rsid w:val="009B4659"/>
    <w:rsid w:val="009B5058"/>
    <w:rsid w:val="009B5E94"/>
    <w:rsid w:val="009C075C"/>
    <w:rsid w:val="009C0A56"/>
    <w:rsid w:val="009C25E6"/>
    <w:rsid w:val="009C2810"/>
    <w:rsid w:val="009C2B3E"/>
    <w:rsid w:val="009C3427"/>
    <w:rsid w:val="009C46E7"/>
    <w:rsid w:val="009C4848"/>
    <w:rsid w:val="009C4B9B"/>
    <w:rsid w:val="009C4F7F"/>
    <w:rsid w:val="009C5159"/>
    <w:rsid w:val="009C5226"/>
    <w:rsid w:val="009C5E56"/>
    <w:rsid w:val="009C6755"/>
    <w:rsid w:val="009C6853"/>
    <w:rsid w:val="009C7864"/>
    <w:rsid w:val="009D065E"/>
    <w:rsid w:val="009D1174"/>
    <w:rsid w:val="009D16DE"/>
    <w:rsid w:val="009D2C01"/>
    <w:rsid w:val="009D2D3A"/>
    <w:rsid w:val="009D2E44"/>
    <w:rsid w:val="009D3026"/>
    <w:rsid w:val="009D34C3"/>
    <w:rsid w:val="009D48B6"/>
    <w:rsid w:val="009D51CC"/>
    <w:rsid w:val="009D52FE"/>
    <w:rsid w:val="009D616D"/>
    <w:rsid w:val="009D6508"/>
    <w:rsid w:val="009D6544"/>
    <w:rsid w:val="009D75B5"/>
    <w:rsid w:val="009E4DF4"/>
    <w:rsid w:val="009E5216"/>
    <w:rsid w:val="009E5447"/>
    <w:rsid w:val="009E5733"/>
    <w:rsid w:val="009E58A5"/>
    <w:rsid w:val="009E5B39"/>
    <w:rsid w:val="009E63B3"/>
    <w:rsid w:val="009F01D6"/>
    <w:rsid w:val="009F0F28"/>
    <w:rsid w:val="009F1625"/>
    <w:rsid w:val="009F1F9F"/>
    <w:rsid w:val="009F2C32"/>
    <w:rsid w:val="009F36AE"/>
    <w:rsid w:val="009F3C93"/>
    <w:rsid w:val="009F3F5C"/>
    <w:rsid w:val="009F463C"/>
    <w:rsid w:val="009F5946"/>
    <w:rsid w:val="009F5F4D"/>
    <w:rsid w:val="009F64E9"/>
    <w:rsid w:val="009F780A"/>
    <w:rsid w:val="009F7887"/>
    <w:rsid w:val="00A00206"/>
    <w:rsid w:val="00A0221A"/>
    <w:rsid w:val="00A02D08"/>
    <w:rsid w:val="00A0343C"/>
    <w:rsid w:val="00A046CF"/>
    <w:rsid w:val="00A05760"/>
    <w:rsid w:val="00A1039D"/>
    <w:rsid w:val="00A103E6"/>
    <w:rsid w:val="00A11046"/>
    <w:rsid w:val="00A11CA8"/>
    <w:rsid w:val="00A121E7"/>
    <w:rsid w:val="00A13687"/>
    <w:rsid w:val="00A144F1"/>
    <w:rsid w:val="00A144F4"/>
    <w:rsid w:val="00A14529"/>
    <w:rsid w:val="00A16A98"/>
    <w:rsid w:val="00A22714"/>
    <w:rsid w:val="00A2281C"/>
    <w:rsid w:val="00A23799"/>
    <w:rsid w:val="00A23C17"/>
    <w:rsid w:val="00A24AE3"/>
    <w:rsid w:val="00A25FC2"/>
    <w:rsid w:val="00A27435"/>
    <w:rsid w:val="00A2766D"/>
    <w:rsid w:val="00A306AE"/>
    <w:rsid w:val="00A311C3"/>
    <w:rsid w:val="00A318A9"/>
    <w:rsid w:val="00A321FB"/>
    <w:rsid w:val="00A32449"/>
    <w:rsid w:val="00A3268D"/>
    <w:rsid w:val="00A33100"/>
    <w:rsid w:val="00A339A8"/>
    <w:rsid w:val="00A33FEF"/>
    <w:rsid w:val="00A340AD"/>
    <w:rsid w:val="00A34259"/>
    <w:rsid w:val="00A3498E"/>
    <w:rsid w:val="00A36491"/>
    <w:rsid w:val="00A37430"/>
    <w:rsid w:val="00A37F7F"/>
    <w:rsid w:val="00A4036E"/>
    <w:rsid w:val="00A409EC"/>
    <w:rsid w:val="00A41604"/>
    <w:rsid w:val="00A42994"/>
    <w:rsid w:val="00A42B42"/>
    <w:rsid w:val="00A42D0A"/>
    <w:rsid w:val="00A430C8"/>
    <w:rsid w:val="00A4481D"/>
    <w:rsid w:val="00A44D29"/>
    <w:rsid w:val="00A45BE3"/>
    <w:rsid w:val="00A46E6A"/>
    <w:rsid w:val="00A47795"/>
    <w:rsid w:val="00A5083A"/>
    <w:rsid w:val="00A508D4"/>
    <w:rsid w:val="00A50AE5"/>
    <w:rsid w:val="00A51CB2"/>
    <w:rsid w:val="00A52F86"/>
    <w:rsid w:val="00A530CD"/>
    <w:rsid w:val="00A53547"/>
    <w:rsid w:val="00A54BE7"/>
    <w:rsid w:val="00A55366"/>
    <w:rsid w:val="00A559C6"/>
    <w:rsid w:val="00A56DD3"/>
    <w:rsid w:val="00A573DA"/>
    <w:rsid w:val="00A60347"/>
    <w:rsid w:val="00A6262E"/>
    <w:rsid w:val="00A644A4"/>
    <w:rsid w:val="00A646C1"/>
    <w:rsid w:val="00A64928"/>
    <w:rsid w:val="00A64C76"/>
    <w:rsid w:val="00A66244"/>
    <w:rsid w:val="00A70D38"/>
    <w:rsid w:val="00A72086"/>
    <w:rsid w:val="00A7361A"/>
    <w:rsid w:val="00A73B00"/>
    <w:rsid w:val="00A73D1B"/>
    <w:rsid w:val="00A74314"/>
    <w:rsid w:val="00A75221"/>
    <w:rsid w:val="00A752C6"/>
    <w:rsid w:val="00A75E57"/>
    <w:rsid w:val="00A76313"/>
    <w:rsid w:val="00A76384"/>
    <w:rsid w:val="00A769E4"/>
    <w:rsid w:val="00A800CC"/>
    <w:rsid w:val="00A802F6"/>
    <w:rsid w:val="00A8032E"/>
    <w:rsid w:val="00A81643"/>
    <w:rsid w:val="00A81C0E"/>
    <w:rsid w:val="00A82614"/>
    <w:rsid w:val="00A829AC"/>
    <w:rsid w:val="00A830E7"/>
    <w:rsid w:val="00A847D8"/>
    <w:rsid w:val="00A84876"/>
    <w:rsid w:val="00A90BF4"/>
    <w:rsid w:val="00A91846"/>
    <w:rsid w:val="00A92041"/>
    <w:rsid w:val="00A92C3B"/>
    <w:rsid w:val="00A93DCF"/>
    <w:rsid w:val="00A943DD"/>
    <w:rsid w:val="00A94F21"/>
    <w:rsid w:val="00A95BF5"/>
    <w:rsid w:val="00A96FC0"/>
    <w:rsid w:val="00A971BA"/>
    <w:rsid w:val="00A976D0"/>
    <w:rsid w:val="00AA0C77"/>
    <w:rsid w:val="00AA0EAE"/>
    <w:rsid w:val="00AA29C4"/>
    <w:rsid w:val="00AA2AF7"/>
    <w:rsid w:val="00AA3DFA"/>
    <w:rsid w:val="00AA41A9"/>
    <w:rsid w:val="00AA515A"/>
    <w:rsid w:val="00AA570F"/>
    <w:rsid w:val="00AA59B0"/>
    <w:rsid w:val="00AA5C4A"/>
    <w:rsid w:val="00AA5EB6"/>
    <w:rsid w:val="00AA6165"/>
    <w:rsid w:val="00AB21C6"/>
    <w:rsid w:val="00AB36E8"/>
    <w:rsid w:val="00AB3A6B"/>
    <w:rsid w:val="00AB3F74"/>
    <w:rsid w:val="00AB4B29"/>
    <w:rsid w:val="00AB4F16"/>
    <w:rsid w:val="00AB5E15"/>
    <w:rsid w:val="00AB68EB"/>
    <w:rsid w:val="00AB7C56"/>
    <w:rsid w:val="00AC03A9"/>
    <w:rsid w:val="00AC04BA"/>
    <w:rsid w:val="00AC0E3D"/>
    <w:rsid w:val="00AC1F6F"/>
    <w:rsid w:val="00AC22E0"/>
    <w:rsid w:val="00AC2339"/>
    <w:rsid w:val="00AC2978"/>
    <w:rsid w:val="00AC32C9"/>
    <w:rsid w:val="00AC37BC"/>
    <w:rsid w:val="00AC3BA8"/>
    <w:rsid w:val="00AC466D"/>
    <w:rsid w:val="00AC73AF"/>
    <w:rsid w:val="00AC7627"/>
    <w:rsid w:val="00AC77CC"/>
    <w:rsid w:val="00AC7BC0"/>
    <w:rsid w:val="00AD10A1"/>
    <w:rsid w:val="00AD1281"/>
    <w:rsid w:val="00AD2262"/>
    <w:rsid w:val="00AD295A"/>
    <w:rsid w:val="00AD3522"/>
    <w:rsid w:val="00AD3EA1"/>
    <w:rsid w:val="00AD3FF0"/>
    <w:rsid w:val="00AD4DA6"/>
    <w:rsid w:val="00AD5D72"/>
    <w:rsid w:val="00AD71A8"/>
    <w:rsid w:val="00AD7656"/>
    <w:rsid w:val="00AD7EC7"/>
    <w:rsid w:val="00AE0154"/>
    <w:rsid w:val="00AE051E"/>
    <w:rsid w:val="00AE0EE7"/>
    <w:rsid w:val="00AE1263"/>
    <w:rsid w:val="00AE2639"/>
    <w:rsid w:val="00AE289E"/>
    <w:rsid w:val="00AE293F"/>
    <w:rsid w:val="00AE3E63"/>
    <w:rsid w:val="00AE449B"/>
    <w:rsid w:val="00AE4FBA"/>
    <w:rsid w:val="00AE6058"/>
    <w:rsid w:val="00AE6640"/>
    <w:rsid w:val="00AE686D"/>
    <w:rsid w:val="00AE6A98"/>
    <w:rsid w:val="00AE7D61"/>
    <w:rsid w:val="00AF0CA7"/>
    <w:rsid w:val="00AF13C3"/>
    <w:rsid w:val="00AF13F8"/>
    <w:rsid w:val="00AF1498"/>
    <w:rsid w:val="00AF248A"/>
    <w:rsid w:val="00AF2923"/>
    <w:rsid w:val="00AF37B3"/>
    <w:rsid w:val="00AF4196"/>
    <w:rsid w:val="00AF4215"/>
    <w:rsid w:val="00AF430D"/>
    <w:rsid w:val="00AF5520"/>
    <w:rsid w:val="00AF5841"/>
    <w:rsid w:val="00AF6FE3"/>
    <w:rsid w:val="00B00435"/>
    <w:rsid w:val="00B01C48"/>
    <w:rsid w:val="00B02749"/>
    <w:rsid w:val="00B02A36"/>
    <w:rsid w:val="00B02C09"/>
    <w:rsid w:val="00B036C3"/>
    <w:rsid w:val="00B041EA"/>
    <w:rsid w:val="00B0422D"/>
    <w:rsid w:val="00B045DA"/>
    <w:rsid w:val="00B05284"/>
    <w:rsid w:val="00B05E41"/>
    <w:rsid w:val="00B063ED"/>
    <w:rsid w:val="00B103F6"/>
    <w:rsid w:val="00B1100B"/>
    <w:rsid w:val="00B11077"/>
    <w:rsid w:val="00B12143"/>
    <w:rsid w:val="00B1281C"/>
    <w:rsid w:val="00B140AC"/>
    <w:rsid w:val="00B156DE"/>
    <w:rsid w:val="00B15F53"/>
    <w:rsid w:val="00B176CE"/>
    <w:rsid w:val="00B1772A"/>
    <w:rsid w:val="00B20433"/>
    <w:rsid w:val="00B21377"/>
    <w:rsid w:val="00B2139E"/>
    <w:rsid w:val="00B22143"/>
    <w:rsid w:val="00B22AFA"/>
    <w:rsid w:val="00B22D8E"/>
    <w:rsid w:val="00B25924"/>
    <w:rsid w:val="00B259FC"/>
    <w:rsid w:val="00B25CB0"/>
    <w:rsid w:val="00B26B02"/>
    <w:rsid w:val="00B2760D"/>
    <w:rsid w:val="00B3122F"/>
    <w:rsid w:val="00B326D9"/>
    <w:rsid w:val="00B33783"/>
    <w:rsid w:val="00B33A64"/>
    <w:rsid w:val="00B359A9"/>
    <w:rsid w:val="00B35ACF"/>
    <w:rsid w:val="00B35B8C"/>
    <w:rsid w:val="00B370AF"/>
    <w:rsid w:val="00B3791F"/>
    <w:rsid w:val="00B404C5"/>
    <w:rsid w:val="00B40F10"/>
    <w:rsid w:val="00B41374"/>
    <w:rsid w:val="00B4147C"/>
    <w:rsid w:val="00B436EC"/>
    <w:rsid w:val="00B438C2"/>
    <w:rsid w:val="00B43C31"/>
    <w:rsid w:val="00B44024"/>
    <w:rsid w:val="00B440A3"/>
    <w:rsid w:val="00B44126"/>
    <w:rsid w:val="00B447A6"/>
    <w:rsid w:val="00B44872"/>
    <w:rsid w:val="00B44C51"/>
    <w:rsid w:val="00B45138"/>
    <w:rsid w:val="00B45D6D"/>
    <w:rsid w:val="00B46290"/>
    <w:rsid w:val="00B508BC"/>
    <w:rsid w:val="00B521AA"/>
    <w:rsid w:val="00B522F3"/>
    <w:rsid w:val="00B53B06"/>
    <w:rsid w:val="00B5480B"/>
    <w:rsid w:val="00B548E5"/>
    <w:rsid w:val="00B5580B"/>
    <w:rsid w:val="00B56F99"/>
    <w:rsid w:val="00B6009D"/>
    <w:rsid w:val="00B60B66"/>
    <w:rsid w:val="00B60E08"/>
    <w:rsid w:val="00B64D8F"/>
    <w:rsid w:val="00B66697"/>
    <w:rsid w:val="00B666A6"/>
    <w:rsid w:val="00B669C1"/>
    <w:rsid w:val="00B7105B"/>
    <w:rsid w:val="00B71577"/>
    <w:rsid w:val="00B71A72"/>
    <w:rsid w:val="00B71A80"/>
    <w:rsid w:val="00B72AEE"/>
    <w:rsid w:val="00B733A1"/>
    <w:rsid w:val="00B73957"/>
    <w:rsid w:val="00B75F4D"/>
    <w:rsid w:val="00B764B1"/>
    <w:rsid w:val="00B76E62"/>
    <w:rsid w:val="00B77D1F"/>
    <w:rsid w:val="00B804C2"/>
    <w:rsid w:val="00B81680"/>
    <w:rsid w:val="00B819B5"/>
    <w:rsid w:val="00B81D6B"/>
    <w:rsid w:val="00B821EB"/>
    <w:rsid w:val="00B8242E"/>
    <w:rsid w:val="00B83AF4"/>
    <w:rsid w:val="00B84652"/>
    <w:rsid w:val="00B84F3E"/>
    <w:rsid w:val="00B850F4"/>
    <w:rsid w:val="00B86867"/>
    <w:rsid w:val="00B90B24"/>
    <w:rsid w:val="00B90FDA"/>
    <w:rsid w:val="00B90FED"/>
    <w:rsid w:val="00B91345"/>
    <w:rsid w:val="00B91507"/>
    <w:rsid w:val="00B91A4A"/>
    <w:rsid w:val="00B91AEF"/>
    <w:rsid w:val="00B92139"/>
    <w:rsid w:val="00B9231D"/>
    <w:rsid w:val="00B931A6"/>
    <w:rsid w:val="00B935B8"/>
    <w:rsid w:val="00B93CC9"/>
    <w:rsid w:val="00B94152"/>
    <w:rsid w:val="00B94268"/>
    <w:rsid w:val="00B94BDC"/>
    <w:rsid w:val="00B96DC6"/>
    <w:rsid w:val="00B9712A"/>
    <w:rsid w:val="00B972D1"/>
    <w:rsid w:val="00B974FF"/>
    <w:rsid w:val="00B97FD0"/>
    <w:rsid w:val="00BA08FB"/>
    <w:rsid w:val="00BA173C"/>
    <w:rsid w:val="00BA1ADB"/>
    <w:rsid w:val="00BA2014"/>
    <w:rsid w:val="00BA2742"/>
    <w:rsid w:val="00BA3DC4"/>
    <w:rsid w:val="00BA5483"/>
    <w:rsid w:val="00BA59EA"/>
    <w:rsid w:val="00BA6134"/>
    <w:rsid w:val="00BA6F1F"/>
    <w:rsid w:val="00BA7AB5"/>
    <w:rsid w:val="00BB0196"/>
    <w:rsid w:val="00BB0623"/>
    <w:rsid w:val="00BB1285"/>
    <w:rsid w:val="00BB1BA2"/>
    <w:rsid w:val="00BB3DAE"/>
    <w:rsid w:val="00BB3DF0"/>
    <w:rsid w:val="00BB3F7D"/>
    <w:rsid w:val="00BB4FBD"/>
    <w:rsid w:val="00BB556E"/>
    <w:rsid w:val="00BC0A9B"/>
    <w:rsid w:val="00BC0DEB"/>
    <w:rsid w:val="00BC1335"/>
    <w:rsid w:val="00BC1927"/>
    <w:rsid w:val="00BC1EF4"/>
    <w:rsid w:val="00BC3536"/>
    <w:rsid w:val="00BC3ACD"/>
    <w:rsid w:val="00BC4507"/>
    <w:rsid w:val="00BC7486"/>
    <w:rsid w:val="00BC770F"/>
    <w:rsid w:val="00BD2B49"/>
    <w:rsid w:val="00BD3426"/>
    <w:rsid w:val="00BD375A"/>
    <w:rsid w:val="00BD3A68"/>
    <w:rsid w:val="00BD3E61"/>
    <w:rsid w:val="00BD4002"/>
    <w:rsid w:val="00BD42FA"/>
    <w:rsid w:val="00BD69C7"/>
    <w:rsid w:val="00BD6CE0"/>
    <w:rsid w:val="00BD6E35"/>
    <w:rsid w:val="00BD705D"/>
    <w:rsid w:val="00BD7BCC"/>
    <w:rsid w:val="00BD7CD8"/>
    <w:rsid w:val="00BD7F77"/>
    <w:rsid w:val="00BE0542"/>
    <w:rsid w:val="00BE08B7"/>
    <w:rsid w:val="00BE20CD"/>
    <w:rsid w:val="00BE25E7"/>
    <w:rsid w:val="00BE2ECC"/>
    <w:rsid w:val="00BE3354"/>
    <w:rsid w:val="00BE3A64"/>
    <w:rsid w:val="00BE3B34"/>
    <w:rsid w:val="00BE3D23"/>
    <w:rsid w:val="00BE4052"/>
    <w:rsid w:val="00BE5D8C"/>
    <w:rsid w:val="00BE5DA8"/>
    <w:rsid w:val="00BE5EA0"/>
    <w:rsid w:val="00BE648A"/>
    <w:rsid w:val="00BE65BB"/>
    <w:rsid w:val="00BE6677"/>
    <w:rsid w:val="00BE6D84"/>
    <w:rsid w:val="00BE77BB"/>
    <w:rsid w:val="00BE7C8B"/>
    <w:rsid w:val="00BE7DBC"/>
    <w:rsid w:val="00BF02CD"/>
    <w:rsid w:val="00BF0D7B"/>
    <w:rsid w:val="00BF1302"/>
    <w:rsid w:val="00BF4F4F"/>
    <w:rsid w:val="00BF6686"/>
    <w:rsid w:val="00C0000E"/>
    <w:rsid w:val="00C000D7"/>
    <w:rsid w:val="00C001E9"/>
    <w:rsid w:val="00C0387E"/>
    <w:rsid w:val="00C04DDA"/>
    <w:rsid w:val="00C05DFF"/>
    <w:rsid w:val="00C065C6"/>
    <w:rsid w:val="00C06602"/>
    <w:rsid w:val="00C1236F"/>
    <w:rsid w:val="00C12E4B"/>
    <w:rsid w:val="00C12F9C"/>
    <w:rsid w:val="00C1399F"/>
    <w:rsid w:val="00C13AEB"/>
    <w:rsid w:val="00C15A84"/>
    <w:rsid w:val="00C15FE4"/>
    <w:rsid w:val="00C17052"/>
    <w:rsid w:val="00C17DEE"/>
    <w:rsid w:val="00C202C7"/>
    <w:rsid w:val="00C20E51"/>
    <w:rsid w:val="00C20F1D"/>
    <w:rsid w:val="00C2174C"/>
    <w:rsid w:val="00C22C01"/>
    <w:rsid w:val="00C23058"/>
    <w:rsid w:val="00C23903"/>
    <w:rsid w:val="00C26ED8"/>
    <w:rsid w:val="00C30339"/>
    <w:rsid w:val="00C313CA"/>
    <w:rsid w:val="00C32CF6"/>
    <w:rsid w:val="00C33CEF"/>
    <w:rsid w:val="00C3425B"/>
    <w:rsid w:val="00C343CE"/>
    <w:rsid w:val="00C34426"/>
    <w:rsid w:val="00C3518C"/>
    <w:rsid w:val="00C35470"/>
    <w:rsid w:val="00C3763D"/>
    <w:rsid w:val="00C411C1"/>
    <w:rsid w:val="00C419F8"/>
    <w:rsid w:val="00C430B5"/>
    <w:rsid w:val="00C43294"/>
    <w:rsid w:val="00C4332C"/>
    <w:rsid w:val="00C47AF5"/>
    <w:rsid w:val="00C5048A"/>
    <w:rsid w:val="00C50566"/>
    <w:rsid w:val="00C51523"/>
    <w:rsid w:val="00C515B7"/>
    <w:rsid w:val="00C533F2"/>
    <w:rsid w:val="00C53FF7"/>
    <w:rsid w:val="00C5430B"/>
    <w:rsid w:val="00C54852"/>
    <w:rsid w:val="00C5527D"/>
    <w:rsid w:val="00C612A1"/>
    <w:rsid w:val="00C62170"/>
    <w:rsid w:val="00C632E9"/>
    <w:rsid w:val="00C647F1"/>
    <w:rsid w:val="00C65310"/>
    <w:rsid w:val="00C65388"/>
    <w:rsid w:val="00C65571"/>
    <w:rsid w:val="00C66A6C"/>
    <w:rsid w:val="00C66AD2"/>
    <w:rsid w:val="00C6791E"/>
    <w:rsid w:val="00C67BE2"/>
    <w:rsid w:val="00C70063"/>
    <w:rsid w:val="00C7020D"/>
    <w:rsid w:val="00C71E50"/>
    <w:rsid w:val="00C74E39"/>
    <w:rsid w:val="00C75643"/>
    <w:rsid w:val="00C756C4"/>
    <w:rsid w:val="00C75847"/>
    <w:rsid w:val="00C77012"/>
    <w:rsid w:val="00C7715C"/>
    <w:rsid w:val="00C80903"/>
    <w:rsid w:val="00C81664"/>
    <w:rsid w:val="00C81B5E"/>
    <w:rsid w:val="00C8243F"/>
    <w:rsid w:val="00C8381B"/>
    <w:rsid w:val="00C847EA"/>
    <w:rsid w:val="00C867D2"/>
    <w:rsid w:val="00C86DAC"/>
    <w:rsid w:val="00C878E1"/>
    <w:rsid w:val="00C90322"/>
    <w:rsid w:val="00C90C66"/>
    <w:rsid w:val="00C915FD"/>
    <w:rsid w:val="00C925D3"/>
    <w:rsid w:val="00C925F4"/>
    <w:rsid w:val="00C92606"/>
    <w:rsid w:val="00C92665"/>
    <w:rsid w:val="00C9290A"/>
    <w:rsid w:val="00C939AB"/>
    <w:rsid w:val="00C943F1"/>
    <w:rsid w:val="00C952C0"/>
    <w:rsid w:val="00C953AC"/>
    <w:rsid w:val="00C96322"/>
    <w:rsid w:val="00C96BD9"/>
    <w:rsid w:val="00C97C2C"/>
    <w:rsid w:val="00CA0199"/>
    <w:rsid w:val="00CA0538"/>
    <w:rsid w:val="00CA0879"/>
    <w:rsid w:val="00CA0D59"/>
    <w:rsid w:val="00CA1194"/>
    <w:rsid w:val="00CA1882"/>
    <w:rsid w:val="00CA1D3B"/>
    <w:rsid w:val="00CA1F3B"/>
    <w:rsid w:val="00CA2C9F"/>
    <w:rsid w:val="00CA2D84"/>
    <w:rsid w:val="00CA3976"/>
    <w:rsid w:val="00CA47C3"/>
    <w:rsid w:val="00CA4C13"/>
    <w:rsid w:val="00CA6AEC"/>
    <w:rsid w:val="00CA7D41"/>
    <w:rsid w:val="00CB074B"/>
    <w:rsid w:val="00CB1CF4"/>
    <w:rsid w:val="00CB1D0A"/>
    <w:rsid w:val="00CB1E23"/>
    <w:rsid w:val="00CB1E3F"/>
    <w:rsid w:val="00CB23CD"/>
    <w:rsid w:val="00CB2CB6"/>
    <w:rsid w:val="00CB3FF0"/>
    <w:rsid w:val="00CB46A1"/>
    <w:rsid w:val="00CB4D2B"/>
    <w:rsid w:val="00CB550A"/>
    <w:rsid w:val="00CB5B1A"/>
    <w:rsid w:val="00CB5F3B"/>
    <w:rsid w:val="00CB63ED"/>
    <w:rsid w:val="00CC072E"/>
    <w:rsid w:val="00CC0A2E"/>
    <w:rsid w:val="00CC125B"/>
    <w:rsid w:val="00CC17B4"/>
    <w:rsid w:val="00CC20D5"/>
    <w:rsid w:val="00CC2138"/>
    <w:rsid w:val="00CC277A"/>
    <w:rsid w:val="00CC48B5"/>
    <w:rsid w:val="00CC5619"/>
    <w:rsid w:val="00CC5946"/>
    <w:rsid w:val="00CC67D5"/>
    <w:rsid w:val="00CC73A8"/>
    <w:rsid w:val="00CC792E"/>
    <w:rsid w:val="00CC7E77"/>
    <w:rsid w:val="00CD03A0"/>
    <w:rsid w:val="00CD06F8"/>
    <w:rsid w:val="00CD1522"/>
    <w:rsid w:val="00CD2037"/>
    <w:rsid w:val="00CD278B"/>
    <w:rsid w:val="00CD435E"/>
    <w:rsid w:val="00CD6985"/>
    <w:rsid w:val="00CD6F13"/>
    <w:rsid w:val="00CD795E"/>
    <w:rsid w:val="00CE061C"/>
    <w:rsid w:val="00CE0F87"/>
    <w:rsid w:val="00CE12E1"/>
    <w:rsid w:val="00CE21D2"/>
    <w:rsid w:val="00CE40A1"/>
    <w:rsid w:val="00CE40C4"/>
    <w:rsid w:val="00CE4680"/>
    <w:rsid w:val="00CE50A9"/>
    <w:rsid w:val="00CE6F22"/>
    <w:rsid w:val="00CE7B3D"/>
    <w:rsid w:val="00CF00E9"/>
    <w:rsid w:val="00CF1A73"/>
    <w:rsid w:val="00CF21A6"/>
    <w:rsid w:val="00CF24ED"/>
    <w:rsid w:val="00CF27B5"/>
    <w:rsid w:val="00CF2846"/>
    <w:rsid w:val="00CF29C2"/>
    <w:rsid w:val="00CF4A0C"/>
    <w:rsid w:val="00CF58FB"/>
    <w:rsid w:val="00CF5CE8"/>
    <w:rsid w:val="00CF62D8"/>
    <w:rsid w:val="00CF66F5"/>
    <w:rsid w:val="00CF67B3"/>
    <w:rsid w:val="00CF6C1C"/>
    <w:rsid w:val="00CF725E"/>
    <w:rsid w:val="00CF7509"/>
    <w:rsid w:val="00CF7DD3"/>
    <w:rsid w:val="00D005DB"/>
    <w:rsid w:val="00D008A9"/>
    <w:rsid w:val="00D00BC7"/>
    <w:rsid w:val="00D017B9"/>
    <w:rsid w:val="00D01943"/>
    <w:rsid w:val="00D01A66"/>
    <w:rsid w:val="00D03805"/>
    <w:rsid w:val="00D03CB4"/>
    <w:rsid w:val="00D04006"/>
    <w:rsid w:val="00D04BA8"/>
    <w:rsid w:val="00D06F49"/>
    <w:rsid w:val="00D072CB"/>
    <w:rsid w:val="00D07622"/>
    <w:rsid w:val="00D1322F"/>
    <w:rsid w:val="00D13C4B"/>
    <w:rsid w:val="00D14DDD"/>
    <w:rsid w:val="00D152B6"/>
    <w:rsid w:val="00D15481"/>
    <w:rsid w:val="00D17553"/>
    <w:rsid w:val="00D20527"/>
    <w:rsid w:val="00D209D1"/>
    <w:rsid w:val="00D21432"/>
    <w:rsid w:val="00D2266E"/>
    <w:rsid w:val="00D22692"/>
    <w:rsid w:val="00D22F8E"/>
    <w:rsid w:val="00D2452F"/>
    <w:rsid w:val="00D30742"/>
    <w:rsid w:val="00D3138B"/>
    <w:rsid w:val="00D3338A"/>
    <w:rsid w:val="00D336EF"/>
    <w:rsid w:val="00D33BB7"/>
    <w:rsid w:val="00D33D77"/>
    <w:rsid w:val="00D3580C"/>
    <w:rsid w:val="00D35F7E"/>
    <w:rsid w:val="00D36D1D"/>
    <w:rsid w:val="00D37360"/>
    <w:rsid w:val="00D37DDA"/>
    <w:rsid w:val="00D405C3"/>
    <w:rsid w:val="00D406AE"/>
    <w:rsid w:val="00D41205"/>
    <w:rsid w:val="00D43350"/>
    <w:rsid w:val="00D43E37"/>
    <w:rsid w:val="00D44330"/>
    <w:rsid w:val="00D4585B"/>
    <w:rsid w:val="00D45962"/>
    <w:rsid w:val="00D46D91"/>
    <w:rsid w:val="00D50DFF"/>
    <w:rsid w:val="00D52A87"/>
    <w:rsid w:val="00D5452C"/>
    <w:rsid w:val="00D546AE"/>
    <w:rsid w:val="00D5490B"/>
    <w:rsid w:val="00D55E03"/>
    <w:rsid w:val="00D569C1"/>
    <w:rsid w:val="00D56EE1"/>
    <w:rsid w:val="00D57869"/>
    <w:rsid w:val="00D57CC8"/>
    <w:rsid w:val="00D61571"/>
    <w:rsid w:val="00D625C2"/>
    <w:rsid w:val="00D63F07"/>
    <w:rsid w:val="00D65E8D"/>
    <w:rsid w:val="00D67CF5"/>
    <w:rsid w:val="00D705FD"/>
    <w:rsid w:val="00D70B6E"/>
    <w:rsid w:val="00D71735"/>
    <w:rsid w:val="00D7262E"/>
    <w:rsid w:val="00D72D56"/>
    <w:rsid w:val="00D736AC"/>
    <w:rsid w:val="00D73BA8"/>
    <w:rsid w:val="00D7476F"/>
    <w:rsid w:val="00D74B24"/>
    <w:rsid w:val="00D756B7"/>
    <w:rsid w:val="00D758A9"/>
    <w:rsid w:val="00D75F0D"/>
    <w:rsid w:val="00D76A35"/>
    <w:rsid w:val="00D779D6"/>
    <w:rsid w:val="00D80A1B"/>
    <w:rsid w:val="00D8136E"/>
    <w:rsid w:val="00D821AF"/>
    <w:rsid w:val="00D827EE"/>
    <w:rsid w:val="00D832A0"/>
    <w:rsid w:val="00D83B79"/>
    <w:rsid w:val="00D83D96"/>
    <w:rsid w:val="00D845AC"/>
    <w:rsid w:val="00D8548E"/>
    <w:rsid w:val="00D85A85"/>
    <w:rsid w:val="00D85D1E"/>
    <w:rsid w:val="00D85D57"/>
    <w:rsid w:val="00D86209"/>
    <w:rsid w:val="00D86EB7"/>
    <w:rsid w:val="00D90032"/>
    <w:rsid w:val="00D9080A"/>
    <w:rsid w:val="00D911DD"/>
    <w:rsid w:val="00D928BA"/>
    <w:rsid w:val="00D93038"/>
    <w:rsid w:val="00D9338C"/>
    <w:rsid w:val="00D942F3"/>
    <w:rsid w:val="00D94D74"/>
    <w:rsid w:val="00D95D6B"/>
    <w:rsid w:val="00D9710F"/>
    <w:rsid w:val="00DA0796"/>
    <w:rsid w:val="00DA099F"/>
    <w:rsid w:val="00DA0D8E"/>
    <w:rsid w:val="00DA0DA7"/>
    <w:rsid w:val="00DA1CFB"/>
    <w:rsid w:val="00DA1F4D"/>
    <w:rsid w:val="00DA3309"/>
    <w:rsid w:val="00DA4ABF"/>
    <w:rsid w:val="00DA76D0"/>
    <w:rsid w:val="00DA7DE6"/>
    <w:rsid w:val="00DB0FEC"/>
    <w:rsid w:val="00DB1644"/>
    <w:rsid w:val="00DB4C9D"/>
    <w:rsid w:val="00DB4F34"/>
    <w:rsid w:val="00DB536D"/>
    <w:rsid w:val="00DB5D6A"/>
    <w:rsid w:val="00DB674C"/>
    <w:rsid w:val="00DB6D56"/>
    <w:rsid w:val="00DB6E92"/>
    <w:rsid w:val="00DC008D"/>
    <w:rsid w:val="00DC077C"/>
    <w:rsid w:val="00DC1A81"/>
    <w:rsid w:val="00DC23AE"/>
    <w:rsid w:val="00DC2A8A"/>
    <w:rsid w:val="00DC2DEF"/>
    <w:rsid w:val="00DC35A8"/>
    <w:rsid w:val="00DC51D1"/>
    <w:rsid w:val="00DC607B"/>
    <w:rsid w:val="00DC6EC2"/>
    <w:rsid w:val="00DC741F"/>
    <w:rsid w:val="00DC7670"/>
    <w:rsid w:val="00DD193E"/>
    <w:rsid w:val="00DD1A10"/>
    <w:rsid w:val="00DD1E28"/>
    <w:rsid w:val="00DD1ED3"/>
    <w:rsid w:val="00DD32B1"/>
    <w:rsid w:val="00DD348A"/>
    <w:rsid w:val="00DD361D"/>
    <w:rsid w:val="00DD43D9"/>
    <w:rsid w:val="00DD540F"/>
    <w:rsid w:val="00DD7139"/>
    <w:rsid w:val="00DE07BA"/>
    <w:rsid w:val="00DE21E9"/>
    <w:rsid w:val="00DE2477"/>
    <w:rsid w:val="00DE45AA"/>
    <w:rsid w:val="00DE5C78"/>
    <w:rsid w:val="00DE5FDD"/>
    <w:rsid w:val="00DE7255"/>
    <w:rsid w:val="00DF0848"/>
    <w:rsid w:val="00DF1071"/>
    <w:rsid w:val="00DF1A79"/>
    <w:rsid w:val="00DF2476"/>
    <w:rsid w:val="00DF3C37"/>
    <w:rsid w:val="00DF448A"/>
    <w:rsid w:val="00DF530D"/>
    <w:rsid w:val="00DF5415"/>
    <w:rsid w:val="00DF5F4A"/>
    <w:rsid w:val="00DF6CF0"/>
    <w:rsid w:val="00E00874"/>
    <w:rsid w:val="00E0151B"/>
    <w:rsid w:val="00E0202B"/>
    <w:rsid w:val="00E031F5"/>
    <w:rsid w:val="00E036FC"/>
    <w:rsid w:val="00E0503F"/>
    <w:rsid w:val="00E05E67"/>
    <w:rsid w:val="00E06072"/>
    <w:rsid w:val="00E06460"/>
    <w:rsid w:val="00E07067"/>
    <w:rsid w:val="00E07A39"/>
    <w:rsid w:val="00E10AC5"/>
    <w:rsid w:val="00E11101"/>
    <w:rsid w:val="00E12991"/>
    <w:rsid w:val="00E12ECB"/>
    <w:rsid w:val="00E1320B"/>
    <w:rsid w:val="00E152CC"/>
    <w:rsid w:val="00E15675"/>
    <w:rsid w:val="00E156F8"/>
    <w:rsid w:val="00E17A02"/>
    <w:rsid w:val="00E17FEF"/>
    <w:rsid w:val="00E20A25"/>
    <w:rsid w:val="00E2369E"/>
    <w:rsid w:val="00E23B23"/>
    <w:rsid w:val="00E249E6"/>
    <w:rsid w:val="00E25516"/>
    <w:rsid w:val="00E25684"/>
    <w:rsid w:val="00E30134"/>
    <w:rsid w:val="00E30347"/>
    <w:rsid w:val="00E30A81"/>
    <w:rsid w:val="00E30F3C"/>
    <w:rsid w:val="00E31008"/>
    <w:rsid w:val="00E320A2"/>
    <w:rsid w:val="00E357C3"/>
    <w:rsid w:val="00E35A8F"/>
    <w:rsid w:val="00E37320"/>
    <w:rsid w:val="00E40877"/>
    <w:rsid w:val="00E412F4"/>
    <w:rsid w:val="00E42065"/>
    <w:rsid w:val="00E42159"/>
    <w:rsid w:val="00E42830"/>
    <w:rsid w:val="00E43900"/>
    <w:rsid w:val="00E43C8C"/>
    <w:rsid w:val="00E445FE"/>
    <w:rsid w:val="00E45385"/>
    <w:rsid w:val="00E47271"/>
    <w:rsid w:val="00E47AFE"/>
    <w:rsid w:val="00E50A94"/>
    <w:rsid w:val="00E50BE0"/>
    <w:rsid w:val="00E510E4"/>
    <w:rsid w:val="00E51C0E"/>
    <w:rsid w:val="00E52919"/>
    <w:rsid w:val="00E540D0"/>
    <w:rsid w:val="00E54C2C"/>
    <w:rsid w:val="00E559FD"/>
    <w:rsid w:val="00E55DAB"/>
    <w:rsid w:val="00E56F09"/>
    <w:rsid w:val="00E57D83"/>
    <w:rsid w:val="00E61188"/>
    <w:rsid w:val="00E61A21"/>
    <w:rsid w:val="00E6228B"/>
    <w:rsid w:val="00E632E2"/>
    <w:rsid w:val="00E6364C"/>
    <w:rsid w:val="00E64812"/>
    <w:rsid w:val="00E64F7A"/>
    <w:rsid w:val="00E659EC"/>
    <w:rsid w:val="00E662F3"/>
    <w:rsid w:val="00E678C1"/>
    <w:rsid w:val="00E7010C"/>
    <w:rsid w:val="00E706C7"/>
    <w:rsid w:val="00E70E06"/>
    <w:rsid w:val="00E712C3"/>
    <w:rsid w:val="00E714EA"/>
    <w:rsid w:val="00E7327E"/>
    <w:rsid w:val="00E737B9"/>
    <w:rsid w:val="00E75542"/>
    <w:rsid w:val="00E76790"/>
    <w:rsid w:val="00E7679F"/>
    <w:rsid w:val="00E77504"/>
    <w:rsid w:val="00E77B17"/>
    <w:rsid w:val="00E8028F"/>
    <w:rsid w:val="00E80EC3"/>
    <w:rsid w:val="00E81079"/>
    <w:rsid w:val="00E834E4"/>
    <w:rsid w:val="00E8400F"/>
    <w:rsid w:val="00E846A4"/>
    <w:rsid w:val="00E8554F"/>
    <w:rsid w:val="00E86233"/>
    <w:rsid w:val="00E900AA"/>
    <w:rsid w:val="00E9027B"/>
    <w:rsid w:val="00E906F5"/>
    <w:rsid w:val="00E90E62"/>
    <w:rsid w:val="00E911DA"/>
    <w:rsid w:val="00E916B0"/>
    <w:rsid w:val="00E91A8A"/>
    <w:rsid w:val="00E92A3C"/>
    <w:rsid w:val="00E92F8B"/>
    <w:rsid w:val="00E93052"/>
    <w:rsid w:val="00E93646"/>
    <w:rsid w:val="00E9440B"/>
    <w:rsid w:val="00E9474C"/>
    <w:rsid w:val="00E952A2"/>
    <w:rsid w:val="00E95732"/>
    <w:rsid w:val="00E9586D"/>
    <w:rsid w:val="00E95A7F"/>
    <w:rsid w:val="00E95CC8"/>
    <w:rsid w:val="00E975E4"/>
    <w:rsid w:val="00E97B3D"/>
    <w:rsid w:val="00EA1745"/>
    <w:rsid w:val="00EA256E"/>
    <w:rsid w:val="00EA2D24"/>
    <w:rsid w:val="00EA3881"/>
    <w:rsid w:val="00EA3EAE"/>
    <w:rsid w:val="00EA5983"/>
    <w:rsid w:val="00EA6236"/>
    <w:rsid w:val="00EA701A"/>
    <w:rsid w:val="00EA7BCA"/>
    <w:rsid w:val="00EB1080"/>
    <w:rsid w:val="00EB1449"/>
    <w:rsid w:val="00EB2441"/>
    <w:rsid w:val="00EB33B7"/>
    <w:rsid w:val="00EB3FC3"/>
    <w:rsid w:val="00EB5D44"/>
    <w:rsid w:val="00EB665C"/>
    <w:rsid w:val="00EB66F5"/>
    <w:rsid w:val="00EC002B"/>
    <w:rsid w:val="00EC09E9"/>
    <w:rsid w:val="00EC4955"/>
    <w:rsid w:val="00EC6211"/>
    <w:rsid w:val="00EC6F0C"/>
    <w:rsid w:val="00ED1371"/>
    <w:rsid w:val="00ED2352"/>
    <w:rsid w:val="00ED38C9"/>
    <w:rsid w:val="00ED3C0A"/>
    <w:rsid w:val="00ED5129"/>
    <w:rsid w:val="00ED6A64"/>
    <w:rsid w:val="00ED71CB"/>
    <w:rsid w:val="00ED7D55"/>
    <w:rsid w:val="00EE29DE"/>
    <w:rsid w:val="00EE2A63"/>
    <w:rsid w:val="00EE2BC3"/>
    <w:rsid w:val="00EE3234"/>
    <w:rsid w:val="00EE4116"/>
    <w:rsid w:val="00EE4FF0"/>
    <w:rsid w:val="00EE5129"/>
    <w:rsid w:val="00EE72B0"/>
    <w:rsid w:val="00EF285B"/>
    <w:rsid w:val="00EF4290"/>
    <w:rsid w:val="00EF4904"/>
    <w:rsid w:val="00EF610E"/>
    <w:rsid w:val="00EF7E55"/>
    <w:rsid w:val="00F009CF"/>
    <w:rsid w:val="00F00C77"/>
    <w:rsid w:val="00F0141E"/>
    <w:rsid w:val="00F024E3"/>
    <w:rsid w:val="00F032D0"/>
    <w:rsid w:val="00F033D8"/>
    <w:rsid w:val="00F038D3"/>
    <w:rsid w:val="00F040EE"/>
    <w:rsid w:val="00F04759"/>
    <w:rsid w:val="00F047ED"/>
    <w:rsid w:val="00F057CA"/>
    <w:rsid w:val="00F05927"/>
    <w:rsid w:val="00F06874"/>
    <w:rsid w:val="00F072FF"/>
    <w:rsid w:val="00F07AAF"/>
    <w:rsid w:val="00F07C54"/>
    <w:rsid w:val="00F10B2F"/>
    <w:rsid w:val="00F11970"/>
    <w:rsid w:val="00F13333"/>
    <w:rsid w:val="00F13CDF"/>
    <w:rsid w:val="00F141B4"/>
    <w:rsid w:val="00F160EB"/>
    <w:rsid w:val="00F17072"/>
    <w:rsid w:val="00F20E35"/>
    <w:rsid w:val="00F21374"/>
    <w:rsid w:val="00F2144A"/>
    <w:rsid w:val="00F21B47"/>
    <w:rsid w:val="00F21C8A"/>
    <w:rsid w:val="00F22362"/>
    <w:rsid w:val="00F22AED"/>
    <w:rsid w:val="00F23365"/>
    <w:rsid w:val="00F239B2"/>
    <w:rsid w:val="00F24158"/>
    <w:rsid w:val="00F24273"/>
    <w:rsid w:val="00F24560"/>
    <w:rsid w:val="00F24ACE"/>
    <w:rsid w:val="00F261CF"/>
    <w:rsid w:val="00F268E7"/>
    <w:rsid w:val="00F27C18"/>
    <w:rsid w:val="00F303C5"/>
    <w:rsid w:val="00F304EB"/>
    <w:rsid w:val="00F305E0"/>
    <w:rsid w:val="00F31924"/>
    <w:rsid w:val="00F3240B"/>
    <w:rsid w:val="00F329E4"/>
    <w:rsid w:val="00F3367D"/>
    <w:rsid w:val="00F347AD"/>
    <w:rsid w:val="00F34CF1"/>
    <w:rsid w:val="00F36A32"/>
    <w:rsid w:val="00F37BA1"/>
    <w:rsid w:val="00F40DD7"/>
    <w:rsid w:val="00F41DB3"/>
    <w:rsid w:val="00F4279B"/>
    <w:rsid w:val="00F433DF"/>
    <w:rsid w:val="00F434A2"/>
    <w:rsid w:val="00F4462E"/>
    <w:rsid w:val="00F4466A"/>
    <w:rsid w:val="00F448CA"/>
    <w:rsid w:val="00F449D2"/>
    <w:rsid w:val="00F45614"/>
    <w:rsid w:val="00F46BD5"/>
    <w:rsid w:val="00F478A6"/>
    <w:rsid w:val="00F5041D"/>
    <w:rsid w:val="00F50D3B"/>
    <w:rsid w:val="00F51E6D"/>
    <w:rsid w:val="00F5225C"/>
    <w:rsid w:val="00F525A5"/>
    <w:rsid w:val="00F52949"/>
    <w:rsid w:val="00F52C9A"/>
    <w:rsid w:val="00F5411B"/>
    <w:rsid w:val="00F616CB"/>
    <w:rsid w:val="00F621D3"/>
    <w:rsid w:val="00F62F36"/>
    <w:rsid w:val="00F63401"/>
    <w:rsid w:val="00F63CB3"/>
    <w:rsid w:val="00F641FC"/>
    <w:rsid w:val="00F667FE"/>
    <w:rsid w:val="00F672C2"/>
    <w:rsid w:val="00F70F8C"/>
    <w:rsid w:val="00F7108B"/>
    <w:rsid w:val="00F7149C"/>
    <w:rsid w:val="00F71660"/>
    <w:rsid w:val="00F728B2"/>
    <w:rsid w:val="00F73E74"/>
    <w:rsid w:val="00F7578B"/>
    <w:rsid w:val="00F7644E"/>
    <w:rsid w:val="00F801F3"/>
    <w:rsid w:val="00F80EB9"/>
    <w:rsid w:val="00F81D76"/>
    <w:rsid w:val="00F82048"/>
    <w:rsid w:val="00F82E10"/>
    <w:rsid w:val="00F8341A"/>
    <w:rsid w:val="00F837C4"/>
    <w:rsid w:val="00F8401F"/>
    <w:rsid w:val="00F84D66"/>
    <w:rsid w:val="00F86476"/>
    <w:rsid w:val="00F91379"/>
    <w:rsid w:val="00F91E7E"/>
    <w:rsid w:val="00F92251"/>
    <w:rsid w:val="00F92555"/>
    <w:rsid w:val="00F931B6"/>
    <w:rsid w:val="00F93554"/>
    <w:rsid w:val="00F93DAE"/>
    <w:rsid w:val="00F952BC"/>
    <w:rsid w:val="00F962D6"/>
    <w:rsid w:val="00F967CA"/>
    <w:rsid w:val="00F968BC"/>
    <w:rsid w:val="00FA0FF7"/>
    <w:rsid w:val="00FA116F"/>
    <w:rsid w:val="00FA2299"/>
    <w:rsid w:val="00FA27CC"/>
    <w:rsid w:val="00FA2853"/>
    <w:rsid w:val="00FA474A"/>
    <w:rsid w:val="00FA6C3F"/>
    <w:rsid w:val="00FA6D9B"/>
    <w:rsid w:val="00FB093D"/>
    <w:rsid w:val="00FB495B"/>
    <w:rsid w:val="00FB4E15"/>
    <w:rsid w:val="00FB6676"/>
    <w:rsid w:val="00FB6A01"/>
    <w:rsid w:val="00FB6D37"/>
    <w:rsid w:val="00FB6F36"/>
    <w:rsid w:val="00FB703C"/>
    <w:rsid w:val="00FB72E2"/>
    <w:rsid w:val="00FB76C8"/>
    <w:rsid w:val="00FB78F1"/>
    <w:rsid w:val="00FB7B76"/>
    <w:rsid w:val="00FC070C"/>
    <w:rsid w:val="00FC0AFC"/>
    <w:rsid w:val="00FC0EAD"/>
    <w:rsid w:val="00FC1233"/>
    <w:rsid w:val="00FC1AB9"/>
    <w:rsid w:val="00FC206B"/>
    <w:rsid w:val="00FC2341"/>
    <w:rsid w:val="00FC296E"/>
    <w:rsid w:val="00FC3DBA"/>
    <w:rsid w:val="00FC3FC4"/>
    <w:rsid w:val="00FC4695"/>
    <w:rsid w:val="00FC50D1"/>
    <w:rsid w:val="00FC586B"/>
    <w:rsid w:val="00FC789D"/>
    <w:rsid w:val="00FD007B"/>
    <w:rsid w:val="00FD221A"/>
    <w:rsid w:val="00FD28C5"/>
    <w:rsid w:val="00FD2DB3"/>
    <w:rsid w:val="00FD6B6D"/>
    <w:rsid w:val="00FD7500"/>
    <w:rsid w:val="00FD7655"/>
    <w:rsid w:val="00FD7738"/>
    <w:rsid w:val="00FD7E18"/>
    <w:rsid w:val="00FE0090"/>
    <w:rsid w:val="00FE05C9"/>
    <w:rsid w:val="00FE0B56"/>
    <w:rsid w:val="00FE10B5"/>
    <w:rsid w:val="00FE1172"/>
    <w:rsid w:val="00FE244F"/>
    <w:rsid w:val="00FE2C9E"/>
    <w:rsid w:val="00FE2EBC"/>
    <w:rsid w:val="00FE2FC1"/>
    <w:rsid w:val="00FE53C8"/>
    <w:rsid w:val="00FE5DE7"/>
    <w:rsid w:val="00FE759A"/>
    <w:rsid w:val="00FF08AC"/>
    <w:rsid w:val="00FF0E44"/>
    <w:rsid w:val="00FF28F9"/>
    <w:rsid w:val="00FF2A0D"/>
    <w:rsid w:val="00FF441B"/>
    <w:rsid w:val="00FF477D"/>
    <w:rsid w:val="00FF535A"/>
    <w:rsid w:val="00FF553A"/>
    <w:rsid w:val="03177E39"/>
    <w:rsid w:val="0D8E08BE"/>
    <w:rsid w:val="1406F03F"/>
    <w:rsid w:val="14476B4E"/>
    <w:rsid w:val="203A0D59"/>
    <w:rsid w:val="210B35E8"/>
    <w:rsid w:val="2D99670B"/>
    <w:rsid w:val="2DDA6FE9"/>
    <w:rsid w:val="2E4287A9"/>
    <w:rsid w:val="2E9FF200"/>
    <w:rsid w:val="2FCCE127"/>
    <w:rsid w:val="31C0C5D8"/>
    <w:rsid w:val="325A33B8"/>
    <w:rsid w:val="3400154E"/>
    <w:rsid w:val="35FA0BA3"/>
    <w:rsid w:val="373298EC"/>
    <w:rsid w:val="3AF2739C"/>
    <w:rsid w:val="3F33B1C6"/>
    <w:rsid w:val="408BFB84"/>
    <w:rsid w:val="412637F4"/>
    <w:rsid w:val="4148D50D"/>
    <w:rsid w:val="41A682E3"/>
    <w:rsid w:val="48B8A51A"/>
    <w:rsid w:val="4A499461"/>
    <w:rsid w:val="4AAE0E8F"/>
    <w:rsid w:val="500E5984"/>
    <w:rsid w:val="57522B55"/>
    <w:rsid w:val="58BB5F67"/>
    <w:rsid w:val="593A6D64"/>
    <w:rsid w:val="5C673535"/>
    <w:rsid w:val="5C878516"/>
    <w:rsid w:val="63AF4832"/>
    <w:rsid w:val="6529817C"/>
    <w:rsid w:val="66AFF28D"/>
    <w:rsid w:val="6BC98C93"/>
    <w:rsid w:val="7CBEA11E"/>
    <w:rsid w:val="7DADBF7B"/>
    <w:rsid w:val="7E34688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14B91695"/>
  <w15:chartTrackingRefBased/>
  <w15:docId w15:val="{8E4EA931-4690-4810-A6A6-5D87605CD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link w:val="Heading1Char"/>
    <w:qFormat/>
    <w:pPr>
      <w:numPr>
        <w:ilvl w:val="1"/>
        <w:numId w:val="3"/>
      </w:numPr>
      <w:tabs>
        <w:tab w:val="left" w:pos="720"/>
      </w:tabs>
      <w:outlineLvl w:val="0"/>
    </w:pPr>
    <w:rPr>
      <w:kern w:val="28"/>
    </w:rPr>
  </w:style>
  <w:style w:type="paragraph" w:styleId="Heading2">
    <w:name w:val="heading 2"/>
    <w:basedOn w:val="Normal"/>
    <w:link w:val="Heading2Char"/>
    <w:qFormat/>
    <w:pPr>
      <w:numPr>
        <w:ilvl w:val="2"/>
        <w:numId w:val="3"/>
      </w:numPr>
      <w:tabs>
        <w:tab w:val="left" w:pos="720"/>
      </w:tabs>
      <w:outlineLvl w:val="1"/>
    </w:pPr>
  </w:style>
  <w:style w:type="paragraph" w:styleId="Heading3">
    <w:name w:val="heading 3"/>
    <w:basedOn w:val="Normal"/>
    <w:link w:val="Heading3Char"/>
    <w:qFormat/>
    <w:rsid w:val="00B821EB"/>
    <w:pPr>
      <w:numPr>
        <w:ilvl w:val="3"/>
        <w:numId w:val="3"/>
      </w:numPr>
      <w:tabs>
        <w:tab w:val="left" w:pos="1584"/>
      </w:tabs>
      <w:outlineLvl w:val="2"/>
    </w:pPr>
  </w:style>
  <w:style w:type="paragraph" w:styleId="Heading4">
    <w:name w:val="heading 4"/>
    <w:basedOn w:val="Normal"/>
    <w:link w:val="Heading4Char"/>
    <w:qFormat/>
    <w:pPr>
      <w:numPr>
        <w:ilvl w:val="4"/>
        <w:numId w:val="3"/>
      </w:numPr>
      <w:tabs>
        <w:tab w:val="left" w:pos="2707"/>
      </w:tabs>
      <w:outlineLvl w:val="3"/>
    </w:pPr>
  </w:style>
  <w:style w:type="paragraph" w:styleId="Heading5">
    <w:name w:val="heading 5"/>
    <w:basedOn w:val="Normal"/>
    <w:link w:val="Heading5Char"/>
    <w:qFormat/>
    <w:pPr>
      <w:numPr>
        <w:ilvl w:val="5"/>
        <w:numId w:val="3"/>
      </w:numPr>
      <w:tabs>
        <w:tab w:val="left" w:pos="2700"/>
      </w:tabs>
      <w:outlineLvl w:val="4"/>
    </w:pPr>
  </w:style>
  <w:style w:type="paragraph" w:styleId="Heading6">
    <w:name w:val="heading 6"/>
    <w:basedOn w:val="Normal"/>
    <w:link w:val="Heading6Char"/>
    <w:qFormat/>
    <w:pPr>
      <w:numPr>
        <w:ilvl w:val="6"/>
        <w:numId w:val="3"/>
      </w:numPr>
      <w:tabs>
        <w:tab w:val="left" w:pos="3168"/>
      </w:tabs>
      <w:outlineLvl w:val="5"/>
    </w:pPr>
  </w:style>
  <w:style w:type="paragraph" w:styleId="Heading7">
    <w:name w:val="heading 7"/>
    <w:basedOn w:val="Normal"/>
    <w:link w:val="Heading7Char"/>
    <w:qFormat/>
    <w:pPr>
      <w:numPr>
        <w:ilvl w:val="7"/>
        <w:numId w:val="3"/>
      </w:numPr>
      <w:tabs>
        <w:tab w:val="left" w:pos="3168"/>
      </w:tabs>
      <w:outlineLvl w:val="6"/>
    </w:pPr>
  </w:style>
  <w:style w:type="paragraph" w:styleId="Heading8">
    <w:name w:val="heading 8"/>
    <w:basedOn w:val="Normal"/>
    <w:next w:val="Normal"/>
    <w:link w:val="Heading8Char"/>
    <w:qFormat/>
    <w:pPr>
      <w:keepLines/>
      <w:outlineLvl w:val="7"/>
    </w:pPr>
    <w:rPr>
      <w:i/>
    </w:rPr>
  </w:style>
  <w:style w:type="paragraph" w:styleId="Heading9">
    <w:name w:val="heading 9"/>
    <w:aliases w:val="Heading 9 (defunct)"/>
    <w:basedOn w:val="Normal"/>
    <w:next w:val="Normal"/>
    <w:link w:val="Heading9Char"/>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styleId="BodyText2">
    <w:name w:val="Body Text 2"/>
    <w:basedOn w:val="Normal"/>
    <w:link w:val="BodyText2Char"/>
    <w:pPr>
      <w:ind w:left="1584"/>
    </w:pPr>
  </w:style>
  <w:style w:type="paragraph" w:styleId="Header">
    <w:name w:val="header"/>
    <w:basedOn w:val="Normal"/>
    <w:link w:val="HeaderChar"/>
    <w:pPr>
      <w:tabs>
        <w:tab w:val="center" w:pos="4153"/>
        <w:tab w:val="right" w:pos="8306"/>
      </w:tabs>
    </w:pPr>
    <w:rPr>
      <w:sz w:val="24"/>
    </w:rPr>
  </w:style>
  <w:style w:type="paragraph" w:styleId="Footer">
    <w:name w:val="footer"/>
    <w:basedOn w:val="Normal"/>
    <w:link w:val="FooterChar"/>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link w:val="BodyTextIndentChar"/>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link w:val="BodyTextIndent2Char"/>
    <w:pPr>
      <w:spacing w:after="120" w:line="480" w:lineRule="auto"/>
      <w:ind w:left="283"/>
    </w:pPr>
  </w:style>
  <w:style w:type="paragraph" w:styleId="BodyText3">
    <w:name w:val="Body Text 3"/>
    <w:basedOn w:val="Normal"/>
    <w:link w:val="BodyText3Char"/>
    <w:pPr>
      <w:ind w:left="2700"/>
    </w:pPr>
  </w:style>
  <w:style w:type="paragraph" w:styleId="BodyTextFirstIndent">
    <w:name w:val="Body Text First Indent"/>
    <w:basedOn w:val="BodyText"/>
    <w:link w:val="BodyTextFirstIndentChar"/>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rsid w:val="00B821E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rsid w:val="00B821E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link w:val="BodyTextIndent3Char"/>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link w:val="FootnoteTextChar"/>
    <w:semiHidden/>
    <w:pPr>
      <w:spacing w:line="240" w:lineRule="auto"/>
    </w:pPr>
    <w:rPr>
      <w:sz w:val="16"/>
    </w:rPr>
  </w:style>
  <w:style w:type="paragraph" w:styleId="CommentText">
    <w:name w:val="annotation text"/>
    <w:basedOn w:val="Normal"/>
    <w:link w:val="CommentTextChar"/>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link w:val="TitleChar"/>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link w:val="CommentSubjectChar"/>
    <w:semiHidden/>
    <w:rsid w:val="00B22143"/>
    <w:rPr>
      <w:b/>
      <w:bCs/>
    </w:rPr>
  </w:style>
  <w:style w:type="paragraph" w:styleId="Revision">
    <w:name w:val="Revision"/>
    <w:hidden/>
    <w:uiPriority w:val="99"/>
    <w:semiHidden/>
    <w:rsid w:val="00B522F3"/>
    <w:rPr>
      <w:rFonts w:ascii="Arial" w:hAnsi="Arial"/>
      <w:lang w:eastAsia="en-US"/>
    </w:rPr>
  </w:style>
  <w:style w:type="character" w:customStyle="1" w:styleId="CommentTextChar">
    <w:name w:val="Comment Text Char"/>
    <w:link w:val="CommentText"/>
    <w:semiHidden/>
    <w:rsid w:val="009D48B6"/>
    <w:rPr>
      <w:rFonts w:ascii="Verdana" w:hAnsi="Verdana"/>
      <w:sz w:val="24"/>
      <w:lang w:eastAsia="en-US"/>
    </w:rPr>
  </w:style>
  <w:style w:type="paragraph" w:styleId="NormalWeb">
    <w:name w:val="Normal (Web)"/>
    <w:basedOn w:val="Normal"/>
    <w:uiPriority w:val="99"/>
    <w:unhideWhenUsed/>
    <w:rsid w:val="00B81D6B"/>
    <w:pPr>
      <w:spacing w:before="100" w:beforeAutospacing="1" w:after="100" w:afterAutospacing="1" w:line="240" w:lineRule="auto"/>
      <w:jc w:val="left"/>
    </w:pPr>
    <w:rPr>
      <w:rFonts w:ascii="Times New Roman" w:hAnsi="Times New Roman"/>
      <w:sz w:val="24"/>
      <w:szCs w:val="24"/>
      <w:lang w:eastAsia="en-GB"/>
    </w:rPr>
  </w:style>
  <w:style w:type="character" w:styleId="Hyperlink">
    <w:name w:val="Hyperlink"/>
    <w:uiPriority w:val="99"/>
    <w:unhideWhenUsed/>
    <w:rsid w:val="00D3580C"/>
    <w:rPr>
      <w:color w:val="0563C1"/>
      <w:u w:val="single"/>
    </w:rPr>
  </w:style>
  <w:style w:type="character" w:styleId="Mention">
    <w:name w:val="Mention"/>
    <w:uiPriority w:val="99"/>
    <w:unhideWhenUsed/>
    <w:rsid w:val="00442386"/>
    <w:rPr>
      <w:color w:val="2B579A"/>
      <w:shd w:val="clear" w:color="auto" w:fill="E1DFDD"/>
    </w:rPr>
  </w:style>
  <w:style w:type="character" w:styleId="UnresolvedMention">
    <w:name w:val="Unresolved Mention"/>
    <w:uiPriority w:val="99"/>
    <w:unhideWhenUsed/>
    <w:rsid w:val="00210EDF"/>
    <w:rPr>
      <w:color w:val="605E5C"/>
      <w:shd w:val="clear" w:color="auto" w:fill="E1DFDD"/>
    </w:rPr>
  </w:style>
  <w:style w:type="character" w:customStyle="1" w:styleId="Heading1Char">
    <w:name w:val="Heading 1 Char"/>
    <w:link w:val="Heading1"/>
    <w:rsid w:val="00167B91"/>
    <w:rPr>
      <w:rFonts w:ascii="Arial" w:hAnsi="Arial"/>
      <w:kern w:val="28"/>
      <w:lang w:eastAsia="en-US"/>
    </w:rPr>
  </w:style>
  <w:style w:type="character" w:customStyle="1" w:styleId="Heading2Char">
    <w:name w:val="Heading 2 Char"/>
    <w:link w:val="Heading2"/>
    <w:rsid w:val="00167B91"/>
    <w:rPr>
      <w:rFonts w:ascii="Arial" w:hAnsi="Arial"/>
      <w:lang w:eastAsia="en-US"/>
    </w:rPr>
  </w:style>
  <w:style w:type="character" w:customStyle="1" w:styleId="Heading3Char">
    <w:name w:val="Heading 3 Char"/>
    <w:link w:val="Heading3"/>
    <w:rsid w:val="00167B91"/>
    <w:rPr>
      <w:rFonts w:ascii="Arial" w:hAnsi="Arial"/>
      <w:lang w:eastAsia="en-US"/>
    </w:rPr>
  </w:style>
  <w:style w:type="character" w:customStyle="1" w:styleId="Heading4Char">
    <w:name w:val="Heading 4 Char"/>
    <w:link w:val="Heading4"/>
    <w:rsid w:val="00167B91"/>
    <w:rPr>
      <w:rFonts w:ascii="Arial" w:hAnsi="Arial"/>
      <w:lang w:eastAsia="en-US"/>
    </w:rPr>
  </w:style>
  <w:style w:type="character" w:customStyle="1" w:styleId="Heading5Char">
    <w:name w:val="Heading 5 Char"/>
    <w:link w:val="Heading5"/>
    <w:rsid w:val="00167B91"/>
    <w:rPr>
      <w:rFonts w:ascii="Arial" w:hAnsi="Arial"/>
      <w:lang w:eastAsia="en-US"/>
    </w:rPr>
  </w:style>
  <w:style w:type="character" w:customStyle="1" w:styleId="Heading6Char">
    <w:name w:val="Heading 6 Char"/>
    <w:link w:val="Heading6"/>
    <w:rsid w:val="00167B91"/>
    <w:rPr>
      <w:rFonts w:ascii="Arial" w:hAnsi="Arial"/>
      <w:lang w:eastAsia="en-US"/>
    </w:rPr>
  </w:style>
  <w:style w:type="character" w:customStyle="1" w:styleId="Heading7Char">
    <w:name w:val="Heading 7 Char"/>
    <w:link w:val="Heading7"/>
    <w:rsid w:val="00167B91"/>
    <w:rPr>
      <w:rFonts w:ascii="Arial" w:hAnsi="Arial"/>
      <w:lang w:eastAsia="en-US"/>
    </w:rPr>
  </w:style>
  <w:style w:type="character" w:customStyle="1" w:styleId="Heading8Char">
    <w:name w:val="Heading 8 Char"/>
    <w:link w:val="Heading8"/>
    <w:rsid w:val="00167B91"/>
    <w:rPr>
      <w:rFonts w:ascii="Arial" w:hAnsi="Arial"/>
      <w:i/>
      <w:lang w:eastAsia="en-US"/>
    </w:rPr>
  </w:style>
  <w:style w:type="character" w:customStyle="1" w:styleId="Heading9Char">
    <w:name w:val="Heading 9 Char"/>
    <w:aliases w:val="Heading 9 (defunct) Char"/>
    <w:link w:val="Heading9"/>
    <w:rsid w:val="00167B91"/>
    <w:rPr>
      <w:rFonts w:ascii="Arial" w:hAnsi="Arial"/>
      <w:b/>
      <w:lang w:eastAsia="en-US"/>
    </w:rPr>
  </w:style>
  <w:style w:type="character" w:customStyle="1" w:styleId="BodyTextChar">
    <w:name w:val="Body Text Char"/>
    <w:link w:val="BodyText"/>
    <w:rsid w:val="00167B91"/>
    <w:rPr>
      <w:rFonts w:ascii="Arial" w:hAnsi="Arial"/>
      <w:lang w:eastAsia="en-US"/>
    </w:rPr>
  </w:style>
  <w:style w:type="character" w:customStyle="1" w:styleId="BodyText2Char">
    <w:name w:val="Body Text 2 Char"/>
    <w:link w:val="BodyText2"/>
    <w:rsid w:val="00167B91"/>
    <w:rPr>
      <w:rFonts w:ascii="Arial" w:hAnsi="Arial"/>
      <w:lang w:eastAsia="en-US"/>
    </w:rPr>
  </w:style>
  <w:style w:type="character" w:customStyle="1" w:styleId="HeaderChar">
    <w:name w:val="Header Char"/>
    <w:link w:val="Header"/>
    <w:rsid w:val="00167B91"/>
    <w:rPr>
      <w:rFonts w:ascii="Arial" w:hAnsi="Arial"/>
      <w:sz w:val="24"/>
      <w:lang w:eastAsia="en-US"/>
    </w:rPr>
  </w:style>
  <w:style w:type="character" w:customStyle="1" w:styleId="FooterChar">
    <w:name w:val="Footer Char"/>
    <w:link w:val="Footer"/>
    <w:rsid w:val="00167B91"/>
    <w:rPr>
      <w:rFonts w:ascii="Arial" w:hAnsi="Arial"/>
      <w:sz w:val="16"/>
      <w:lang w:eastAsia="en-US"/>
    </w:rPr>
  </w:style>
  <w:style w:type="character" w:customStyle="1" w:styleId="BodyTextIndentChar">
    <w:name w:val="Body Text Indent Char"/>
    <w:link w:val="BodyTextIndent"/>
    <w:rsid w:val="00167B91"/>
    <w:rPr>
      <w:rFonts w:ascii="Arial" w:hAnsi="Arial"/>
      <w:lang w:eastAsia="en-US"/>
    </w:rPr>
  </w:style>
  <w:style w:type="character" w:customStyle="1" w:styleId="BodyTextIndent2Char">
    <w:name w:val="Body Text Indent 2 Char"/>
    <w:link w:val="BodyTextIndent2"/>
    <w:rsid w:val="00167B91"/>
    <w:rPr>
      <w:rFonts w:ascii="Arial" w:hAnsi="Arial"/>
      <w:lang w:eastAsia="en-US"/>
    </w:rPr>
  </w:style>
  <w:style w:type="character" w:customStyle="1" w:styleId="BodyText3Char">
    <w:name w:val="Body Text 3 Char"/>
    <w:link w:val="BodyText3"/>
    <w:rsid w:val="00167B91"/>
    <w:rPr>
      <w:rFonts w:ascii="Arial" w:hAnsi="Arial"/>
      <w:lang w:eastAsia="en-US"/>
    </w:rPr>
  </w:style>
  <w:style w:type="character" w:customStyle="1" w:styleId="BodyTextFirstIndentChar">
    <w:name w:val="Body Text First Indent Char"/>
    <w:link w:val="BodyTextFirstIndent"/>
    <w:rsid w:val="00167B91"/>
    <w:rPr>
      <w:rFonts w:ascii="Arial" w:hAnsi="Arial"/>
      <w:lang w:eastAsia="en-US"/>
    </w:rPr>
  </w:style>
  <w:style w:type="character" w:customStyle="1" w:styleId="BodyTextIndent3Char">
    <w:name w:val="Body Text Indent 3 Char"/>
    <w:link w:val="BodyTextIndent3"/>
    <w:rsid w:val="00167B91"/>
    <w:rPr>
      <w:rFonts w:ascii="Arial" w:hAnsi="Arial"/>
      <w:lang w:eastAsia="en-US"/>
    </w:rPr>
  </w:style>
  <w:style w:type="character" w:customStyle="1" w:styleId="FootnoteTextChar">
    <w:name w:val="Footnote Text Char"/>
    <w:link w:val="FootnoteText"/>
    <w:semiHidden/>
    <w:rsid w:val="00167B91"/>
    <w:rPr>
      <w:rFonts w:ascii="Arial" w:hAnsi="Arial"/>
      <w:sz w:val="16"/>
      <w:lang w:eastAsia="en-US"/>
    </w:rPr>
  </w:style>
  <w:style w:type="character" w:customStyle="1" w:styleId="TitleChar">
    <w:name w:val="Title Char"/>
    <w:link w:val="Title"/>
    <w:rsid w:val="00167B91"/>
    <w:rPr>
      <w:b/>
      <w:noProof/>
      <w:sz w:val="22"/>
      <w:lang w:eastAsia="en-US"/>
    </w:rPr>
  </w:style>
  <w:style w:type="character" w:customStyle="1" w:styleId="BalloonTextChar">
    <w:name w:val="Balloon Text Char"/>
    <w:link w:val="BalloonText"/>
    <w:semiHidden/>
    <w:rsid w:val="00167B91"/>
    <w:rPr>
      <w:rFonts w:ascii="Tahoma" w:hAnsi="Tahoma" w:cs="Tahoma"/>
      <w:sz w:val="16"/>
      <w:szCs w:val="16"/>
      <w:lang w:eastAsia="en-US"/>
    </w:rPr>
  </w:style>
  <w:style w:type="character" w:customStyle="1" w:styleId="CommentSubjectChar">
    <w:name w:val="Comment Subject Char"/>
    <w:link w:val="CommentSubject"/>
    <w:semiHidden/>
    <w:rsid w:val="00167B91"/>
    <w:rPr>
      <w:rFonts w:ascii="Verdana" w:hAnsi="Verdana"/>
      <w:b/>
      <w:bCs/>
      <w:sz w:val="24"/>
      <w:lang w:eastAsia="en-US"/>
    </w:rPr>
  </w:style>
  <w:style w:type="table" w:styleId="TableGrid">
    <w:name w:val="Table Grid"/>
    <w:basedOn w:val="TableNormal"/>
    <w:rsid w:val="007F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C35470"/>
  </w:style>
  <w:style w:type="paragraph" w:styleId="ListParagraph">
    <w:name w:val="List Paragraph"/>
    <w:basedOn w:val="Normal"/>
    <w:uiPriority w:val="34"/>
    <w:qFormat/>
    <w:rsid w:val="00243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5176">
      <w:bodyDiv w:val="1"/>
      <w:marLeft w:val="0"/>
      <w:marRight w:val="0"/>
      <w:marTop w:val="0"/>
      <w:marBottom w:val="0"/>
      <w:divBdr>
        <w:top w:val="none" w:sz="0" w:space="0" w:color="auto"/>
        <w:left w:val="none" w:sz="0" w:space="0" w:color="auto"/>
        <w:bottom w:val="none" w:sz="0" w:space="0" w:color="auto"/>
        <w:right w:val="none" w:sz="0" w:space="0" w:color="auto"/>
      </w:divBdr>
    </w:div>
    <w:div w:id="722676431">
      <w:bodyDiv w:val="1"/>
      <w:marLeft w:val="0"/>
      <w:marRight w:val="0"/>
      <w:marTop w:val="0"/>
      <w:marBottom w:val="0"/>
      <w:divBdr>
        <w:top w:val="none" w:sz="0" w:space="0" w:color="auto"/>
        <w:left w:val="none" w:sz="0" w:space="0" w:color="auto"/>
        <w:bottom w:val="none" w:sz="0" w:space="0" w:color="auto"/>
        <w:right w:val="none" w:sz="0" w:space="0" w:color="auto"/>
      </w:divBdr>
    </w:div>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3201418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1222669761">
      <w:bodyDiv w:val="1"/>
      <w:marLeft w:val="0"/>
      <w:marRight w:val="0"/>
      <w:marTop w:val="0"/>
      <w:marBottom w:val="0"/>
      <w:divBdr>
        <w:top w:val="none" w:sz="0" w:space="0" w:color="auto"/>
        <w:left w:val="none" w:sz="0" w:space="0" w:color="auto"/>
        <w:bottom w:val="none" w:sz="0" w:space="0" w:color="auto"/>
        <w:right w:val="none" w:sz="0" w:space="0" w:color="auto"/>
      </w:divBdr>
    </w:div>
    <w:div w:id="2077123388">
      <w:bodyDiv w:val="1"/>
      <w:marLeft w:val="0"/>
      <w:marRight w:val="0"/>
      <w:marTop w:val="0"/>
      <w:marBottom w:val="0"/>
      <w:divBdr>
        <w:top w:val="none" w:sz="0" w:space="0" w:color="auto"/>
        <w:left w:val="none" w:sz="0" w:space="0" w:color="auto"/>
        <w:bottom w:val="none" w:sz="0" w:space="0" w:color="auto"/>
        <w:right w:val="none" w:sz="0" w:space="0" w:color="auto"/>
      </w:divBdr>
    </w:div>
    <w:div w:id="2089570392">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svg"/><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sv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FAA3C84236F345A4F8A8E17B3EF5F3" ma:contentTypeVersion="17" ma:contentTypeDescription="Create a new document." ma:contentTypeScope="" ma:versionID="5219a762465368e7efa36dc2f6e2ef37">
  <xsd:schema xmlns:xsd="http://www.w3.org/2001/XMLSchema" xmlns:xs="http://www.w3.org/2001/XMLSchema" xmlns:p="http://schemas.microsoft.com/office/2006/metadata/properties" xmlns:ns2="eb25e3f3-7d20-4ef1-a8a0-81eefcb34185" xmlns:ns3="66e1bbde-16dd-49de-9a92-988d359cd6e4" xmlns:ns4="cadce026-d35b-4a62-a2ee-1436bb44fb55" targetNamespace="http://schemas.microsoft.com/office/2006/metadata/properties" ma:root="true" ma:fieldsID="496fc5f844d2454ff91493287d3eeb89" ns2:_="" ns3:_="" ns4:_="">
    <xsd:import namespace="eb25e3f3-7d20-4ef1-a8a0-81eefcb34185"/>
    <xsd:import namespace="66e1bbde-16dd-49de-9a92-988d359cd6e4"/>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ReviewedforYSWD"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5e3f3-7d20-4ef1-a8a0-81eefcb34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ReviewedforYSWD" ma:index="22" nillable="true" ma:displayName="Reviewed for YSWD" ma:default="0" ma:format="Dropdown" ma:internalName="ReviewedforYSWD">
      <xsd:simpleType>
        <xsd:restriction base="dms:Text">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e1bbde-16dd-49de-9a92-988d359cd6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a671469-d956-4239-a233-cadc2d2fde4f}" ma:internalName="TaxCatchAll" ma:showField="CatchAllData" ma:web="66e1bbde-16dd-49de-9a92-988d359cd6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5e3f3-7d20-4ef1-a8a0-81eefcb34185">
      <Terms xmlns="http://schemas.microsoft.com/office/infopath/2007/PartnerControls"/>
    </lcf76f155ced4ddcb4097134ff3c332f>
    <TaxCatchAll xmlns="cadce026-d35b-4a62-a2ee-1436bb44fb55" xsi:nil="true"/>
    <ReviewedforYSWD xmlns="eb25e3f3-7d20-4ef1-a8a0-81eefcb34185">0</ReviewedforYSWD>
    <SharedWithUsers xmlns="66e1bbde-16dd-49de-9a92-988d359cd6e4">
      <UserInfo>
        <DisplayName>Antony Johnson (ESO)</DisplayName>
        <AccountId>781</AccountId>
        <AccountType/>
      </UserInfo>
      <UserInfo>
        <DisplayName>Steve Baker (ESO)</DisplayName>
        <AccountId>620</AccountId>
        <AccountType/>
      </UserInfo>
      <UserInfo>
        <DisplayName>Alex Aristodemou</DisplayName>
        <AccountId>1172</AccountId>
        <AccountType/>
      </UserInfo>
      <UserInfo>
        <DisplayName>Sally Thatcher (ESO)</DisplayName>
        <AccountId>6</AccountId>
        <AccountType/>
      </UserInfo>
      <UserInfo>
        <DisplayName>Alana Collis (ESO)</DisplayName>
        <AccountId>873</AccountId>
        <AccountType/>
      </UserInfo>
      <UserInfo>
        <DisplayName>Paul Mathew (ESO)</DisplayName>
        <AccountId>1018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E539EF-F4E8-42DD-822C-1EFC3413F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5e3f3-7d20-4ef1-a8a0-81eefcb34185"/>
    <ds:schemaRef ds:uri="66e1bbde-16dd-49de-9a92-988d359cd6e4"/>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B7FE74-AB03-41F3-9090-40BD1F97782D}">
  <ds:schemaRefs>
    <ds:schemaRef ds:uri="http://schemas.microsoft.com/office/2006/metadata/properties"/>
    <ds:schemaRef ds:uri="http://schemas.microsoft.com/office/infopath/2007/PartnerControls"/>
    <ds:schemaRef ds:uri="eb25e3f3-7d20-4ef1-a8a0-81eefcb34185"/>
    <ds:schemaRef ds:uri="cadce026-d35b-4a62-a2ee-1436bb44fb55"/>
    <ds:schemaRef ds:uri="66e1bbde-16dd-49de-9a92-988d359cd6e4"/>
  </ds:schemaRefs>
</ds:datastoreItem>
</file>

<file path=customXml/itemProps3.xml><?xml version="1.0" encoding="utf-8"?>
<ds:datastoreItem xmlns:ds="http://schemas.openxmlformats.org/officeDocument/2006/customXml" ds:itemID="{9388554D-2599-4D41-BD24-2B6657F0C661}">
  <ds:schemaRefs>
    <ds:schemaRef ds:uri="http://schemas.openxmlformats.org/officeDocument/2006/bibliography"/>
  </ds:schemaRefs>
</ds:datastoreItem>
</file>

<file path=customXml/itemProps4.xml><?xml version="1.0" encoding="utf-8"?>
<ds:datastoreItem xmlns:ds="http://schemas.openxmlformats.org/officeDocument/2006/customXml" ds:itemID="{91E8D3E0-87C0-40A2-BA5A-E64B378E82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57</Pages>
  <Words>20630</Words>
  <Characters>117596</Characters>
  <Application>Microsoft Office Word</Application>
  <DocSecurity>0</DocSecurity>
  <Lines>979</Lines>
  <Paragraphs>275</Paragraphs>
  <ScaleCrop>false</ScaleCrop>
  <Company>National Grid</Company>
  <LinksUpToDate>false</LinksUpToDate>
  <CharactersWithSpaces>137951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Angela - UK Legal</dc:creator>
  <cp:keywords/>
  <cp:lastModifiedBy>Gareth Stanley (ESO)</cp:lastModifiedBy>
  <cp:revision>12</cp:revision>
  <cp:lastPrinted>2021-07-23T06:46:00Z</cp:lastPrinted>
  <dcterms:created xsi:type="dcterms:W3CDTF">2023-11-28T14:50:00Z</dcterms:created>
  <dcterms:modified xsi:type="dcterms:W3CDTF">2023-11-29T09:30:00Z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0x010100D7FAA3C84236F345A4F8A8E17B3EF5F3</vt:lpwstr>
  </property>
  <property fmtid="{D5CDD505-2E9C-101B-9397-08002B2CF9AE}" pid="8" name="IconOverlay">
    <vt:lpwstr/>
  </property>
  <property fmtid="{D5CDD505-2E9C-101B-9397-08002B2CF9AE}" pid="9" name="test">
    <vt:lpwstr/>
  </property>
  <property fmtid="{D5CDD505-2E9C-101B-9397-08002B2CF9AE}" pid="10" name="MediaServiceImageTags">
    <vt:lpwstr/>
  </property>
</Properties>
</file>